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25" w:type="dxa"/>
        <w:jc w:val="center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67"/>
        <w:gridCol w:w="4061"/>
        <w:gridCol w:w="2297"/>
      </w:tblGrid>
      <w:tr w:rsidR="00911084" w14:paraId="7D9CF921" w14:textId="77777777">
        <w:trPr>
          <w:trHeight w:val="1287"/>
          <w:jc w:val="center"/>
        </w:trPr>
        <w:tc>
          <w:tcPr>
            <w:tcW w:w="2667" w:type="dxa"/>
            <w:tcBorders>
              <w:top w:val="nil"/>
              <w:bottom w:val="nil"/>
              <w:right w:val="nil"/>
            </w:tcBorders>
            <w:hideMark/>
          </w:tcPr>
          <w:p w14:paraId="538D8B1F" w14:textId="77777777" w:rsidR="00911084" w:rsidRDefault="001C42BF">
            <w:pPr>
              <w:ind w:hanging="10"/>
              <w:jc w:val="left"/>
            </w:pPr>
            <w:r>
              <w:rPr>
                <w:noProof/>
                <w:lang w:eastAsia="ja-JP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3635F075" wp14:editId="4E569929">
                      <wp:simplePos x="0" y="0"/>
                      <wp:positionH relativeFrom="column">
                        <wp:posOffset>-82550</wp:posOffset>
                      </wp:positionH>
                      <wp:positionV relativeFrom="paragraph">
                        <wp:posOffset>621030</wp:posOffset>
                      </wp:positionV>
                      <wp:extent cx="5756910" cy="0"/>
                      <wp:effectExtent l="0" t="0" r="0" b="0"/>
                      <wp:wrapNone/>
                      <wp:docPr id="3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75691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6823D4" id="Line 10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.5pt,48.9pt" to="446.8pt,4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"/>
                  </w:pict>
                </mc:Fallback>
              </mc:AlternateContent>
            </w:r>
          </w:p>
        </w:tc>
        <w:tc>
          <w:tcPr>
            <w:tcW w:w="4061" w:type="dxa"/>
            <w:tcBorders>
              <w:left w:val="nil"/>
              <w:right w:val="nil"/>
            </w:tcBorders>
            <w:hideMark/>
          </w:tcPr>
          <w:p w14:paraId="781F00F2" w14:textId="77777777" w:rsidR="00911084" w:rsidRDefault="001C42BF">
            <w:pPr>
              <w:jc w:val="left"/>
            </w:pPr>
            <w:r>
              <w:rPr>
                <w:noProof/>
                <w:lang w:eastAsia="ja-JP"/>
              </w:rPr>
              <w:drawing>
                <wp:inline distT="0" distB="0" distL="0" distR="0" wp14:anchorId="6B3E9FDF" wp14:editId="5C881004">
                  <wp:extent cx="2441575" cy="707390"/>
                  <wp:effectExtent l="0" t="0" r="0" b="0"/>
                  <wp:docPr id="1" name="Picture 1" descr="IMO-logo-rg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IMO-logo-rg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4157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97" w:type="dxa"/>
            <w:tcBorders>
              <w:top w:val="nil"/>
              <w:left w:val="nil"/>
              <w:bottom w:val="nil"/>
            </w:tcBorders>
            <w:hideMark/>
          </w:tcPr>
          <w:p w14:paraId="58743834" w14:textId="77777777" w:rsidR="00911084" w:rsidRDefault="001C42BF">
            <w:pPr>
              <w:jc w:val="right"/>
            </w:pPr>
            <w:r>
              <w:rPr>
                <w:b/>
                <w:i/>
                <w:sz w:val="48"/>
                <w:szCs w:val="48"/>
              </w:rPr>
              <w:t>E</w:t>
            </w:r>
          </w:p>
        </w:tc>
      </w:tr>
    </w:tbl>
    <w:p w14:paraId="0A0E69D1" w14:textId="77777777" w:rsidR="00911084" w:rsidRDefault="00911084">
      <w:bookmarkStart w:id="0" w:name="headings"/>
      <w:bookmarkEnd w:id="0"/>
    </w:p>
    <w:tbl>
      <w:tblPr>
        <w:tblW w:w="9157" w:type="dxa"/>
        <w:jc w:val="center"/>
        <w:tblLayout w:type="fixed"/>
        <w:tblCellMar>
          <w:left w:w="60" w:type="dxa"/>
          <w:right w:w="60" w:type="dxa"/>
        </w:tblCellMar>
        <w:tblLook w:val="0000" w:firstRow="0" w:lastRow="0" w:firstColumn="0" w:lastColumn="0" w:noHBand="0" w:noVBand="0"/>
      </w:tblPr>
      <w:tblGrid>
        <w:gridCol w:w="4692"/>
        <w:gridCol w:w="4465"/>
      </w:tblGrid>
      <w:tr w:rsidR="00911084" w14:paraId="6588E0B3" w14:textId="77777777">
        <w:trPr>
          <w:jc w:val="center"/>
        </w:trPr>
        <w:tc>
          <w:tcPr>
            <w:tcW w:w="4692" w:type="dxa"/>
          </w:tcPr>
          <w:p w14:paraId="65FE3018" w14:textId="77777777" w:rsidR="00911084" w:rsidRDefault="00911084">
            <w:pPr>
              <w:spacing w:line="120" w:lineRule="exact"/>
              <w:jc w:val="left"/>
            </w:pPr>
          </w:p>
          <w:p w14:paraId="6387F942" w14:textId="7BB998B1" w:rsidR="00911084" w:rsidRDefault="00804691">
            <w:pPr>
              <w:jc w:val="left"/>
            </w:pPr>
            <w:bookmarkStart w:id="1" w:name="sub_committee"/>
            <w:bookmarkEnd w:id="1"/>
            <w:r>
              <w:t>MARITIME SAFETY COMMITTEE</w:t>
            </w:r>
          </w:p>
          <w:p w14:paraId="7272526F" w14:textId="209DA0BF" w:rsidR="00911084" w:rsidRDefault="00804691">
            <w:pPr>
              <w:jc w:val="left"/>
            </w:pPr>
            <w:bookmarkStart w:id="2" w:name="session"/>
            <w:bookmarkEnd w:id="2"/>
            <w:r>
              <w:t>101st</w:t>
            </w:r>
            <w:r w:rsidR="001C42BF">
              <w:t xml:space="preserve"> session </w:t>
            </w:r>
          </w:p>
          <w:p w14:paraId="26D15706" w14:textId="3DF28579" w:rsidR="00911084" w:rsidRDefault="001C42BF">
            <w:pPr>
              <w:spacing w:after="58"/>
              <w:jc w:val="left"/>
            </w:pPr>
            <w:r>
              <w:t xml:space="preserve">Agenda item </w:t>
            </w:r>
            <w:bookmarkStart w:id="3" w:name="agenda"/>
            <w:bookmarkEnd w:id="3"/>
            <w:r w:rsidR="00411FE1">
              <w:t>23</w:t>
            </w:r>
          </w:p>
        </w:tc>
        <w:tc>
          <w:tcPr>
            <w:tcW w:w="4465" w:type="dxa"/>
          </w:tcPr>
          <w:p w14:paraId="48044DD5" w14:textId="77777777" w:rsidR="00911084" w:rsidRDefault="00911084">
            <w:pPr>
              <w:spacing w:line="120" w:lineRule="exact"/>
              <w:jc w:val="right"/>
            </w:pPr>
          </w:p>
          <w:p w14:paraId="682AB73F" w14:textId="6DC9392F" w:rsidR="00911084" w:rsidRDefault="000F676A">
            <w:pPr>
              <w:tabs>
                <w:tab w:val="clear" w:pos="851"/>
              </w:tabs>
              <w:jc w:val="right"/>
            </w:pPr>
            <w:bookmarkStart w:id="4" w:name="symbol"/>
            <w:bookmarkEnd w:id="4"/>
            <w:r>
              <w:t>MSC 101/23/…</w:t>
            </w:r>
          </w:p>
          <w:p w14:paraId="49C4E80B" w14:textId="34FC13B2" w:rsidR="00911084" w:rsidRDefault="000F676A" w:rsidP="00CC53DC">
            <w:pPr>
              <w:tabs>
                <w:tab w:val="clear" w:pos="851"/>
              </w:tabs>
              <w:jc w:val="right"/>
            </w:pPr>
            <w:bookmarkStart w:id="5" w:name="date"/>
            <w:bookmarkEnd w:id="5"/>
            <w:r>
              <w:t>[</w:t>
            </w:r>
            <w:r w:rsidR="00804691">
              <w:t>1 March 2019</w:t>
            </w:r>
            <w:r>
              <w:t>]</w:t>
            </w:r>
          </w:p>
          <w:p w14:paraId="2206C703" w14:textId="5BA3AE84" w:rsidR="00911084" w:rsidRDefault="001C42BF">
            <w:pPr>
              <w:tabs>
                <w:tab w:val="clear" w:pos="851"/>
              </w:tabs>
              <w:spacing w:after="58"/>
              <w:ind w:left="-924"/>
              <w:jc w:val="right"/>
            </w:pPr>
            <w:bookmarkStart w:id="6" w:name="language"/>
            <w:bookmarkEnd w:id="6"/>
            <w:r>
              <w:t>Original: ENGLISH</w:t>
            </w:r>
          </w:p>
          <w:p w14:paraId="1853E51A" w14:textId="77777777" w:rsidR="00DD2A0C" w:rsidRDefault="00DD2A0C">
            <w:pPr>
              <w:tabs>
                <w:tab w:val="clear" w:pos="851"/>
              </w:tabs>
              <w:spacing w:after="58"/>
              <w:ind w:left="-924"/>
              <w:jc w:val="right"/>
            </w:pPr>
          </w:p>
        </w:tc>
      </w:tr>
    </w:tbl>
    <w:p w14:paraId="4F210D17" w14:textId="77777777" w:rsidR="00911084" w:rsidRDefault="00911084" w:rsidP="00DD2A0C">
      <w:pPr>
        <w:tabs>
          <w:tab w:val="clear" w:pos="851"/>
        </w:tabs>
      </w:pPr>
    </w:p>
    <w:p w14:paraId="420011EF" w14:textId="4B6A1779" w:rsidR="00911084" w:rsidRDefault="001C42BF">
      <w:pPr>
        <w:tabs>
          <w:tab w:val="clear" w:pos="851"/>
        </w:tabs>
        <w:jc w:val="center"/>
        <w:rPr>
          <w:rFonts w:ascii="Arial Bold" w:hAnsi="Arial Bold"/>
          <w:b/>
          <w:caps/>
        </w:rPr>
      </w:pPr>
      <w:r>
        <w:rPr>
          <w:rFonts w:ascii="Arial Bold" w:hAnsi="Arial Bold"/>
          <w:b/>
          <w:caps/>
        </w:rPr>
        <w:t>A</w:t>
      </w:r>
      <w:r w:rsidR="00473078">
        <w:rPr>
          <w:rFonts w:ascii="Arial Bold" w:hAnsi="Arial Bold"/>
          <w:b/>
          <w:caps/>
        </w:rPr>
        <w:t>NY OTHER BUSINESS</w:t>
      </w:r>
    </w:p>
    <w:p w14:paraId="17BCCADA" w14:textId="77777777" w:rsidR="00911084" w:rsidRDefault="00911084">
      <w:pPr>
        <w:tabs>
          <w:tab w:val="clear" w:pos="851"/>
        </w:tabs>
        <w:jc w:val="center"/>
        <w:rPr>
          <w:b/>
        </w:rPr>
      </w:pPr>
    </w:p>
    <w:p w14:paraId="40BEDC8B" w14:textId="0299747C" w:rsidR="00F41638" w:rsidRDefault="001E5576">
      <w:pPr>
        <w:tabs>
          <w:tab w:val="clear" w:pos="851"/>
        </w:tabs>
        <w:jc w:val="center"/>
        <w:rPr>
          <w:b/>
        </w:rPr>
      </w:pPr>
      <w:r>
        <w:rPr>
          <w:b/>
        </w:rPr>
        <w:t>Progress o</w:t>
      </w:r>
      <w:r w:rsidR="00331405">
        <w:rPr>
          <w:b/>
        </w:rPr>
        <w:t>f</w:t>
      </w:r>
      <w:r>
        <w:rPr>
          <w:b/>
        </w:rPr>
        <w:t xml:space="preserve"> the r</w:t>
      </w:r>
      <w:r w:rsidR="00473078">
        <w:rPr>
          <w:b/>
        </w:rPr>
        <w:t>eview of resolution A.857(20)</w:t>
      </w:r>
      <w:r w:rsidR="000F676A">
        <w:rPr>
          <w:b/>
        </w:rPr>
        <w:t xml:space="preserve"> on</w:t>
      </w:r>
    </w:p>
    <w:p w14:paraId="6E71F8DC" w14:textId="29A03B5C" w:rsidR="00473078" w:rsidRPr="00E776E8" w:rsidRDefault="00473078">
      <w:pPr>
        <w:tabs>
          <w:tab w:val="clear" w:pos="851"/>
        </w:tabs>
        <w:jc w:val="center"/>
        <w:rPr>
          <w:b/>
          <w:i/>
        </w:rPr>
      </w:pPr>
      <w:r w:rsidRPr="00E776E8">
        <w:rPr>
          <w:b/>
          <w:i/>
        </w:rPr>
        <w:t>Guidelines for Vessel Traffic Services</w:t>
      </w:r>
    </w:p>
    <w:p w14:paraId="751FA80B" w14:textId="77777777" w:rsidR="00F41638" w:rsidRDefault="00F41638">
      <w:pPr>
        <w:tabs>
          <w:tab w:val="clear" w:pos="851"/>
        </w:tabs>
        <w:jc w:val="center"/>
        <w:rPr>
          <w:b/>
        </w:rPr>
      </w:pPr>
    </w:p>
    <w:p w14:paraId="5A7EAF3F" w14:textId="26C97254" w:rsidR="00911084" w:rsidRDefault="001C42BF">
      <w:pPr>
        <w:tabs>
          <w:tab w:val="clear" w:pos="851"/>
        </w:tabs>
        <w:jc w:val="center"/>
        <w:rPr>
          <w:b/>
        </w:rPr>
      </w:pPr>
      <w:r>
        <w:rPr>
          <w:b/>
        </w:rPr>
        <w:t>Submitted by</w:t>
      </w:r>
      <w:r w:rsidR="00473078">
        <w:rPr>
          <w:b/>
        </w:rPr>
        <w:t xml:space="preserve"> </w:t>
      </w:r>
      <w:r w:rsidR="008C416A">
        <w:rPr>
          <w:b/>
        </w:rPr>
        <w:t>the International Association of Marine Aids to Navigation and Lighthouse Authorities</w:t>
      </w:r>
      <w:r w:rsidR="00213FD2">
        <w:rPr>
          <w:b/>
        </w:rPr>
        <w:t xml:space="preserve"> (</w:t>
      </w:r>
      <w:r w:rsidR="00473078">
        <w:rPr>
          <w:b/>
        </w:rPr>
        <w:t>IALA</w:t>
      </w:r>
      <w:r w:rsidR="00213FD2">
        <w:rPr>
          <w:b/>
        </w:rPr>
        <w:t>)</w:t>
      </w:r>
    </w:p>
    <w:p w14:paraId="4915EA77" w14:textId="77777777" w:rsidR="00911084" w:rsidRDefault="00911084">
      <w:pPr>
        <w:tabs>
          <w:tab w:val="clear" w:pos="851"/>
        </w:tabs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left w:w="132" w:type="dxa"/>
          <w:right w:w="132" w:type="dxa"/>
        </w:tblCellMar>
        <w:tblLook w:val="0000" w:firstRow="0" w:lastRow="0" w:firstColumn="0" w:lastColumn="0" w:noHBand="0" w:noVBand="0"/>
      </w:tblPr>
      <w:tblGrid>
        <w:gridCol w:w="2245"/>
        <w:gridCol w:w="6755"/>
      </w:tblGrid>
      <w:tr w:rsidR="00911084" w14:paraId="01CF22B5" w14:textId="77777777">
        <w:trPr>
          <w:jc w:val="center"/>
        </w:trPr>
        <w:tc>
          <w:tcPr>
            <w:tcW w:w="9000" w:type="dxa"/>
            <w:gridSpan w:val="2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8D0A441" w14:textId="77777777" w:rsidR="00911084" w:rsidRDefault="00911084">
            <w:pPr>
              <w:spacing w:line="120" w:lineRule="exact"/>
              <w:rPr>
                <w:bCs/>
              </w:rPr>
            </w:pPr>
          </w:p>
          <w:p w14:paraId="273A4754" w14:textId="77777777" w:rsidR="00911084" w:rsidRDefault="001C42BF">
            <w:pPr>
              <w:tabs>
                <w:tab w:val="clear" w:pos="851"/>
              </w:tabs>
              <w:spacing w:after="58"/>
              <w:jc w:val="center"/>
              <w:rPr>
                <w:b/>
              </w:rPr>
            </w:pPr>
            <w:r>
              <w:rPr>
                <w:b/>
              </w:rPr>
              <w:t>SUMMARY</w:t>
            </w:r>
          </w:p>
        </w:tc>
      </w:tr>
      <w:tr w:rsidR="00911084" w14:paraId="388680AB" w14:textId="77777777">
        <w:trPr>
          <w:jc w:val="center"/>
        </w:trPr>
        <w:tc>
          <w:tcPr>
            <w:tcW w:w="224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02732E48" w14:textId="77777777" w:rsidR="00911084" w:rsidRDefault="001C42BF">
            <w:pPr>
              <w:spacing w:after="58"/>
              <w:rPr>
                <w:bCs/>
              </w:rPr>
            </w:pPr>
            <w:r>
              <w:rPr>
                <w:bCs/>
                <w:i/>
              </w:rPr>
              <w:t>Executive summary:</w:t>
            </w:r>
          </w:p>
        </w:tc>
        <w:tc>
          <w:tcPr>
            <w:tcW w:w="67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7C3404D" w14:textId="51290D63" w:rsidR="00911084" w:rsidRDefault="00D51B8F">
            <w:pPr>
              <w:tabs>
                <w:tab w:val="clear" w:pos="851"/>
              </w:tabs>
              <w:spacing w:after="58"/>
              <w:rPr>
                <w:bCs/>
              </w:rPr>
            </w:pPr>
            <w:bookmarkStart w:id="7" w:name="Execsum"/>
            <w:bookmarkEnd w:id="7"/>
            <w:r>
              <w:rPr>
                <w:bCs/>
              </w:rPr>
              <w:t xml:space="preserve">This document provides </w:t>
            </w:r>
            <w:r w:rsidR="00D45628">
              <w:rPr>
                <w:bCs/>
              </w:rPr>
              <w:t xml:space="preserve">an update on </w:t>
            </w:r>
            <w:r>
              <w:rPr>
                <w:bCs/>
              </w:rPr>
              <w:t xml:space="preserve">the activities undertaken by the IALA with respect to the revision of the </w:t>
            </w:r>
            <w:r w:rsidRPr="00E776E8">
              <w:rPr>
                <w:bCs/>
                <w:i/>
              </w:rPr>
              <w:t>Guidelines for vessel traffic services</w:t>
            </w:r>
            <w:r>
              <w:rPr>
                <w:bCs/>
              </w:rPr>
              <w:t xml:space="preserve"> (resolution A.857(20))</w:t>
            </w:r>
          </w:p>
        </w:tc>
      </w:tr>
      <w:tr w:rsidR="00911084" w14:paraId="7918E933" w14:textId="77777777">
        <w:trPr>
          <w:jc w:val="center"/>
        </w:trPr>
        <w:tc>
          <w:tcPr>
            <w:tcW w:w="224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1B02E2E7" w14:textId="77777777" w:rsidR="00911084" w:rsidRDefault="001C42BF">
            <w:pPr>
              <w:spacing w:after="58"/>
              <w:rPr>
                <w:bCs/>
              </w:rPr>
            </w:pPr>
            <w:r>
              <w:rPr>
                <w:bCs/>
                <w:i/>
              </w:rPr>
              <w:t xml:space="preserve">Strategic </w:t>
            </w:r>
            <w:r w:rsidR="00F41638">
              <w:rPr>
                <w:bCs/>
                <w:i/>
              </w:rPr>
              <w:t>d</w:t>
            </w:r>
            <w:r>
              <w:rPr>
                <w:bCs/>
                <w:i/>
              </w:rPr>
              <w:t>irection, if applicable:</w:t>
            </w:r>
          </w:p>
        </w:tc>
        <w:tc>
          <w:tcPr>
            <w:tcW w:w="67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8C783D2" w14:textId="100D7146" w:rsidR="00911084" w:rsidRDefault="00D51B8F">
            <w:pPr>
              <w:tabs>
                <w:tab w:val="clear" w:pos="851"/>
              </w:tabs>
              <w:spacing w:after="58"/>
              <w:rPr>
                <w:bCs/>
              </w:rPr>
            </w:pPr>
            <w:bookmarkStart w:id="8" w:name="StraDir"/>
            <w:bookmarkEnd w:id="8"/>
            <w:r>
              <w:rPr>
                <w:bCs/>
              </w:rPr>
              <w:t>6</w:t>
            </w:r>
          </w:p>
        </w:tc>
      </w:tr>
      <w:tr w:rsidR="00911084" w14:paraId="5F4DC151" w14:textId="77777777">
        <w:trPr>
          <w:jc w:val="center"/>
        </w:trPr>
        <w:tc>
          <w:tcPr>
            <w:tcW w:w="224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BB74888" w14:textId="77777777" w:rsidR="00911084" w:rsidRDefault="001C42BF">
            <w:pPr>
              <w:spacing w:after="58"/>
              <w:rPr>
                <w:bCs/>
              </w:rPr>
            </w:pPr>
            <w:r>
              <w:rPr>
                <w:bCs/>
                <w:i/>
              </w:rPr>
              <w:t>Output:</w:t>
            </w:r>
          </w:p>
        </w:tc>
        <w:tc>
          <w:tcPr>
            <w:tcW w:w="67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51665EC0" w14:textId="2EF36D73" w:rsidR="00911084" w:rsidRDefault="000F676A">
            <w:pPr>
              <w:tabs>
                <w:tab w:val="clear" w:pos="851"/>
              </w:tabs>
              <w:spacing w:after="58"/>
              <w:rPr>
                <w:bCs/>
              </w:rPr>
            </w:pPr>
            <w:bookmarkStart w:id="9" w:name="PlanOut"/>
            <w:bookmarkEnd w:id="9"/>
            <w:r>
              <w:rPr>
                <w:bCs/>
              </w:rPr>
              <w:t>[awaiting allocation]</w:t>
            </w:r>
          </w:p>
        </w:tc>
      </w:tr>
      <w:tr w:rsidR="00911084" w14:paraId="288733FE" w14:textId="77777777">
        <w:trPr>
          <w:jc w:val="center"/>
        </w:trPr>
        <w:tc>
          <w:tcPr>
            <w:tcW w:w="224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44FE2AE6" w14:textId="77777777" w:rsidR="00911084" w:rsidRDefault="001C42BF">
            <w:pPr>
              <w:spacing w:after="58"/>
              <w:rPr>
                <w:bCs/>
              </w:rPr>
            </w:pPr>
            <w:r>
              <w:rPr>
                <w:bCs/>
                <w:i/>
              </w:rPr>
              <w:t>Action to be taken:</w:t>
            </w:r>
          </w:p>
        </w:tc>
        <w:tc>
          <w:tcPr>
            <w:tcW w:w="67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C097AA" w14:textId="103885D6" w:rsidR="00911084" w:rsidRDefault="00D51B8F">
            <w:pPr>
              <w:tabs>
                <w:tab w:val="clear" w:pos="851"/>
              </w:tabs>
              <w:spacing w:after="58"/>
              <w:rPr>
                <w:bCs/>
              </w:rPr>
            </w:pPr>
            <w:bookmarkStart w:id="10" w:name="Action"/>
            <w:bookmarkEnd w:id="10"/>
            <w:r>
              <w:rPr>
                <w:bCs/>
              </w:rPr>
              <w:t>Paragraph 7</w:t>
            </w:r>
          </w:p>
        </w:tc>
      </w:tr>
      <w:tr w:rsidR="00911084" w14:paraId="3ECA3B30" w14:textId="77777777">
        <w:trPr>
          <w:jc w:val="center"/>
        </w:trPr>
        <w:tc>
          <w:tcPr>
            <w:tcW w:w="224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65E26BF1" w14:textId="77777777" w:rsidR="00911084" w:rsidRDefault="001C42BF">
            <w:pPr>
              <w:spacing w:after="58"/>
              <w:rPr>
                <w:bCs/>
              </w:rPr>
            </w:pPr>
            <w:r>
              <w:rPr>
                <w:bCs/>
                <w:i/>
              </w:rPr>
              <w:t>Related documents:</w:t>
            </w:r>
          </w:p>
        </w:tc>
        <w:tc>
          <w:tcPr>
            <w:tcW w:w="6755" w:type="dxa"/>
            <w:tcMar>
              <w:top w:w="85" w:type="dxa"/>
              <w:left w:w="85" w:type="dxa"/>
              <w:bottom w:w="85" w:type="dxa"/>
              <w:right w:w="85" w:type="dxa"/>
            </w:tcMar>
          </w:tcPr>
          <w:p w14:paraId="3A53E022" w14:textId="35899E38" w:rsidR="00911084" w:rsidRDefault="00D51B8F">
            <w:pPr>
              <w:tabs>
                <w:tab w:val="clear" w:pos="851"/>
              </w:tabs>
              <w:spacing w:after="58"/>
              <w:rPr>
                <w:bCs/>
              </w:rPr>
            </w:pPr>
            <w:bookmarkStart w:id="11" w:name="Reldoc"/>
            <w:bookmarkEnd w:id="11"/>
            <w:r w:rsidRPr="00D51B8F">
              <w:rPr>
                <w:bCs/>
              </w:rPr>
              <w:t>Resolution A.857(20), MSC 99/20/3, MSC 99/22</w:t>
            </w:r>
            <w:r>
              <w:rPr>
                <w:bCs/>
              </w:rPr>
              <w:t>, NCSR 6/INF</w:t>
            </w:r>
            <w:r w:rsidRPr="00D51B8F">
              <w:rPr>
                <w:bCs/>
              </w:rPr>
              <w:t>.</w:t>
            </w:r>
            <w:r>
              <w:rPr>
                <w:bCs/>
              </w:rPr>
              <w:t>9</w:t>
            </w:r>
          </w:p>
        </w:tc>
      </w:tr>
    </w:tbl>
    <w:p w14:paraId="6F4D7B2C" w14:textId="77777777" w:rsidR="00911084" w:rsidRDefault="00911084">
      <w:pPr>
        <w:tabs>
          <w:tab w:val="clear" w:pos="851"/>
        </w:tabs>
      </w:pPr>
    </w:p>
    <w:p w14:paraId="5A1520D6" w14:textId="77777777" w:rsidR="00473078" w:rsidRPr="00DA325E" w:rsidRDefault="00473078" w:rsidP="00473078">
      <w:pPr>
        <w:rPr>
          <w:b/>
        </w:rPr>
      </w:pPr>
      <w:bookmarkStart w:id="12" w:name="main_document"/>
      <w:bookmarkEnd w:id="12"/>
      <w:r>
        <w:rPr>
          <w:b/>
        </w:rPr>
        <w:t>Background</w:t>
      </w:r>
    </w:p>
    <w:p w14:paraId="77999E3C" w14:textId="77777777" w:rsidR="00473078" w:rsidRDefault="00473078" w:rsidP="00473078"/>
    <w:p w14:paraId="5B586499" w14:textId="541191D6" w:rsidR="00473078" w:rsidRDefault="00C96AD4" w:rsidP="00C96AD4">
      <w:r>
        <w:t>1</w:t>
      </w:r>
      <w:r>
        <w:tab/>
        <w:t>MSC</w:t>
      </w:r>
      <w:r w:rsidR="00213FD2">
        <w:t xml:space="preserve"> </w:t>
      </w:r>
      <w:r>
        <w:t xml:space="preserve">99 considered document </w:t>
      </w:r>
      <w:r w:rsidR="00473078">
        <w:t xml:space="preserve">MSC99/20/3 (Australia et al.) and agreed to include in its post-biennial agenda an output on </w:t>
      </w:r>
      <w:r w:rsidR="00473078" w:rsidRPr="00E776E8">
        <w:rPr>
          <w:i/>
        </w:rPr>
        <w:t>Revision of the Guidelines for vessel traffic services (resolution A.857(20))</w:t>
      </w:r>
      <w:r w:rsidR="00473078">
        <w:t xml:space="preserve">, assigning the task to the NCSR Sub-Committee as the </w:t>
      </w:r>
      <w:r w:rsidR="00B57D65">
        <w:t>associated</w:t>
      </w:r>
      <w:r w:rsidR="00473078">
        <w:t xml:space="preserve"> organ. </w:t>
      </w:r>
    </w:p>
    <w:p w14:paraId="691824B6" w14:textId="77777777" w:rsidR="00473078" w:rsidRDefault="00473078" w:rsidP="00473078">
      <w:pPr>
        <w:pStyle w:val="ListParagraph"/>
        <w:ind w:left="0"/>
      </w:pPr>
    </w:p>
    <w:p w14:paraId="5E453FDE" w14:textId="399AF6A3" w:rsidR="00473078" w:rsidRDefault="00C96AD4" w:rsidP="00C96AD4">
      <w:r>
        <w:t>2</w:t>
      </w:r>
      <w:r>
        <w:tab/>
      </w:r>
      <w:r w:rsidR="00473078">
        <w:t>The proposal for the new output identified eight key areas of the existing resolution that require clarification or update, these included:</w:t>
      </w:r>
    </w:p>
    <w:p w14:paraId="21B01B1D" w14:textId="77777777" w:rsidR="00473078" w:rsidRDefault="00473078" w:rsidP="00473078">
      <w:pPr>
        <w:pStyle w:val="ListParagraph"/>
      </w:pPr>
    </w:p>
    <w:p w14:paraId="7C0CFDD9" w14:textId="5ECD7A99" w:rsidR="00473078" w:rsidRDefault="00C96AD4" w:rsidP="00C96AD4">
      <w:pPr>
        <w:ind w:left="1985" w:hanging="1134"/>
      </w:pPr>
      <w:r>
        <w:t>.1</w:t>
      </w:r>
      <w:r>
        <w:tab/>
      </w:r>
      <w:r w:rsidR="00473078">
        <w:t xml:space="preserve">the role of the </w:t>
      </w:r>
      <w:r w:rsidR="00B52B57">
        <w:t>c</w:t>
      </w:r>
      <w:r w:rsidR="00473078">
        <w:t xml:space="preserve">ompetent </w:t>
      </w:r>
      <w:r w:rsidR="00B52B57">
        <w:t>a</w:t>
      </w:r>
      <w:r w:rsidR="00473078">
        <w:t>uthority</w:t>
      </w:r>
      <w:r w:rsidR="00B57D65">
        <w:t xml:space="preserve"> and the </w:t>
      </w:r>
      <w:r w:rsidR="00B52B57">
        <w:t>vessel traffic service (VTS)</w:t>
      </w:r>
      <w:r w:rsidR="00473078">
        <w:t xml:space="preserve"> </w:t>
      </w:r>
      <w:r w:rsidR="00B52B57">
        <w:t>a</w:t>
      </w:r>
      <w:r w:rsidR="00473078">
        <w:t>uthority;</w:t>
      </w:r>
    </w:p>
    <w:p w14:paraId="41517AD9" w14:textId="77777777" w:rsidR="00C96AD4" w:rsidRDefault="00C96AD4" w:rsidP="00C96AD4">
      <w:pPr>
        <w:pStyle w:val="ListParagraph"/>
        <w:ind w:left="1985" w:hanging="1134"/>
      </w:pPr>
    </w:p>
    <w:p w14:paraId="197377A1" w14:textId="2C01CEBD" w:rsidR="00473078" w:rsidRDefault="00C96AD4" w:rsidP="00C96AD4">
      <w:pPr>
        <w:pStyle w:val="ListParagraph"/>
        <w:ind w:left="1985" w:hanging="1134"/>
      </w:pPr>
      <w:r>
        <w:t>.2</w:t>
      </w:r>
      <w:r>
        <w:tab/>
      </w:r>
      <w:r w:rsidR="00473078">
        <w:t>changing traditional boundaries;</w:t>
      </w:r>
    </w:p>
    <w:p w14:paraId="5C64E5E1" w14:textId="77777777" w:rsidR="00C96AD4" w:rsidRDefault="00C96AD4" w:rsidP="00C96AD4">
      <w:pPr>
        <w:pStyle w:val="ListParagraph"/>
        <w:ind w:left="1985" w:hanging="1134"/>
      </w:pPr>
    </w:p>
    <w:p w14:paraId="7DC11076" w14:textId="25D3C294" w:rsidR="00473078" w:rsidRDefault="00C96AD4" w:rsidP="00C96AD4">
      <w:pPr>
        <w:pStyle w:val="ListParagraph"/>
        <w:ind w:left="1985" w:hanging="1134"/>
      </w:pPr>
      <w:r>
        <w:t>.3</w:t>
      </w:r>
      <w:r>
        <w:tab/>
      </w:r>
      <w:r w:rsidR="00473078">
        <w:t>VTS and future developments;</w:t>
      </w:r>
    </w:p>
    <w:p w14:paraId="47DC7970" w14:textId="77777777" w:rsidR="00C96AD4" w:rsidRDefault="00C96AD4" w:rsidP="00C96AD4">
      <w:pPr>
        <w:pStyle w:val="ListParagraph"/>
        <w:ind w:left="1985" w:hanging="1134"/>
      </w:pPr>
    </w:p>
    <w:p w14:paraId="72A168D0" w14:textId="48AD416C" w:rsidR="00473078" w:rsidRDefault="00C96AD4" w:rsidP="00C96AD4">
      <w:pPr>
        <w:pStyle w:val="ListParagraph"/>
        <w:ind w:left="1985" w:hanging="1134"/>
      </w:pPr>
      <w:r>
        <w:lastRenderedPageBreak/>
        <w:t>.4</w:t>
      </w:r>
      <w:r>
        <w:tab/>
      </w:r>
      <w:r w:rsidR="00473078">
        <w:t>the types of service (</w:t>
      </w:r>
      <w:r w:rsidR="00B52B57">
        <w:t>i</w:t>
      </w:r>
      <w:r w:rsidR="00473078">
        <w:t xml:space="preserve">nformation </w:t>
      </w:r>
      <w:r w:rsidR="00B52B57">
        <w:t>s</w:t>
      </w:r>
      <w:r w:rsidR="00473078">
        <w:t xml:space="preserve">ervice, </w:t>
      </w:r>
      <w:r w:rsidR="00B52B57">
        <w:t>t</w:t>
      </w:r>
      <w:r w:rsidR="00473078">
        <w:t xml:space="preserve">raffic </w:t>
      </w:r>
      <w:r w:rsidR="00B52B57">
        <w:t>o</w:t>
      </w:r>
      <w:r w:rsidR="00473078">
        <w:t>rgani</w:t>
      </w:r>
      <w:r w:rsidR="006A7844">
        <w:t>z</w:t>
      </w:r>
      <w:r w:rsidR="00473078">
        <w:t xml:space="preserve">ation </w:t>
      </w:r>
      <w:r w:rsidR="00B52B57">
        <w:t>s</w:t>
      </w:r>
      <w:r w:rsidR="00473078">
        <w:t xml:space="preserve">ervice and </w:t>
      </w:r>
      <w:r w:rsidR="00B52B57">
        <w:t>n</w:t>
      </w:r>
      <w:r w:rsidR="00473078">
        <w:t xml:space="preserve">avigational </w:t>
      </w:r>
      <w:r w:rsidR="00B52B57">
        <w:t>a</w:t>
      </w:r>
      <w:r w:rsidR="00473078">
        <w:t xml:space="preserve">ssistance </w:t>
      </w:r>
      <w:r w:rsidR="00B52B57">
        <w:t>s</w:t>
      </w:r>
      <w:r w:rsidR="00473078">
        <w:t>ervice);</w:t>
      </w:r>
    </w:p>
    <w:p w14:paraId="7165E657" w14:textId="77777777" w:rsidR="00B57D65" w:rsidRDefault="00B57D65" w:rsidP="00C96AD4">
      <w:pPr>
        <w:pStyle w:val="ListParagraph"/>
        <w:ind w:left="1985" w:hanging="1134"/>
      </w:pPr>
    </w:p>
    <w:p w14:paraId="353EEDC6" w14:textId="702B9713" w:rsidR="00473078" w:rsidRDefault="00C96AD4" w:rsidP="00C96AD4">
      <w:pPr>
        <w:pStyle w:val="ListParagraph"/>
        <w:ind w:left="1985" w:hanging="1134"/>
      </w:pPr>
      <w:r>
        <w:t>.5</w:t>
      </w:r>
      <w:r>
        <w:tab/>
      </w:r>
      <w:r w:rsidR="00473078">
        <w:t>the use of result-oriented instructions;</w:t>
      </w:r>
    </w:p>
    <w:p w14:paraId="534FA87D" w14:textId="77777777" w:rsidR="00C96AD4" w:rsidRDefault="00C96AD4" w:rsidP="00C96AD4">
      <w:pPr>
        <w:pStyle w:val="ListParagraph"/>
        <w:ind w:left="1985" w:hanging="1134"/>
      </w:pPr>
    </w:p>
    <w:p w14:paraId="4A34824C" w14:textId="31FFB587" w:rsidR="00473078" w:rsidRDefault="00C96AD4" w:rsidP="00C96AD4">
      <w:pPr>
        <w:pStyle w:val="ListParagraph"/>
        <w:ind w:left="1985" w:hanging="1134"/>
      </w:pPr>
      <w:r>
        <w:t>.6</w:t>
      </w:r>
      <w:r>
        <w:tab/>
      </w:r>
      <w:r w:rsidR="00473078">
        <w:t xml:space="preserve">VTS qualifications, training and certification; </w:t>
      </w:r>
    </w:p>
    <w:p w14:paraId="39E3C805" w14:textId="77777777" w:rsidR="00C96AD4" w:rsidRDefault="00C96AD4" w:rsidP="00C96AD4">
      <w:pPr>
        <w:pStyle w:val="ListParagraph"/>
        <w:ind w:left="1985" w:hanging="1134"/>
      </w:pPr>
    </w:p>
    <w:p w14:paraId="5B776E61" w14:textId="3AE0901D" w:rsidR="00473078" w:rsidRDefault="00C96AD4" w:rsidP="00C96AD4">
      <w:pPr>
        <w:pStyle w:val="ListParagraph"/>
        <w:ind w:left="1985" w:hanging="1134"/>
      </w:pPr>
      <w:r>
        <w:t>.7</w:t>
      </w:r>
      <w:r>
        <w:tab/>
      </w:r>
      <w:r w:rsidR="00473078">
        <w:t xml:space="preserve">the recognition of IALA </w:t>
      </w:r>
      <w:r w:rsidR="00B52B57">
        <w:t>s</w:t>
      </w:r>
      <w:r w:rsidR="00473078">
        <w:t>tandards relating to VTS; and</w:t>
      </w:r>
    </w:p>
    <w:p w14:paraId="4B5ACF8C" w14:textId="77777777" w:rsidR="00C96AD4" w:rsidRDefault="00C96AD4" w:rsidP="00C96AD4">
      <w:pPr>
        <w:pStyle w:val="ListParagraph"/>
        <w:ind w:left="1985" w:hanging="1134"/>
      </w:pPr>
    </w:p>
    <w:p w14:paraId="0FD2781A" w14:textId="5801B298" w:rsidR="00473078" w:rsidRDefault="00C96AD4" w:rsidP="00C96AD4">
      <w:pPr>
        <w:pStyle w:val="ListParagraph"/>
        <w:ind w:left="1985" w:hanging="1134"/>
      </w:pPr>
      <w:r>
        <w:t>.8</w:t>
      </w:r>
      <w:r>
        <w:tab/>
      </w:r>
      <w:r w:rsidR="00473078">
        <w:t>various administrative amendments.</w:t>
      </w:r>
    </w:p>
    <w:p w14:paraId="18563066" w14:textId="77777777" w:rsidR="00473078" w:rsidRDefault="00473078" w:rsidP="00473078">
      <w:pPr>
        <w:rPr>
          <w:bCs/>
          <w:lang w:val="en-AU"/>
        </w:rPr>
      </w:pPr>
    </w:p>
    <w:p w14:paraId="3D8B8050" w14:textId="4114A432" w:rsidR="00473078" w:rsidRDefault="00C96AD4" w:rsidP="00C96AD4">
      <w:pPr>
        <w:rPr>
          <w:bCs/>
          <w:lang w:val="en-AU"/>
        </w:rPr>
      </w:pPr>
      <w:r>
        <w:rPr>
          <w:bCs/>
          <w:lang w:val="en-AU"/>
        </w:rPr>
        <w:t>3</w:t>
      </w:r>
      <w:r>
        <w:rPr>
          <w:bCs/>
          <w:lang w:val="en-AU"/>
        </w:rPr>
        <w:tab/>
      </w:r>
      <w:r w:rsidR="00473078" w:rsidRPr="00C96AD4">
        <w:rPr>
          <w:bCs/>
          <w:lang w:val="en-AU"/>
        </w:rPr>
        <w:t xml:space="preserve">Completion of the output will ensure that the resolution and its associated guidelines are modernized/updated and continue to serve as an effective instrument, providing a clear framework to implement vessel traffic services globally in a harmonized manner. </w:t>
      </w:r>
    </w:p>
    <w:p w14:paraId="320D747B" w14:textId="493A73F1" w:rsidR="00C96AD4" w:rsidRDefault="00C96AD4" w:rsidP="00C96AD4">
      <w:pPr>
        <w:rPr>
          <w:bCs/>
          <w:lang w:val="en-AU"/>
        </w:rPr>
      </w:pPr>
    </w:p>
    <w:p w14:paraId="15A571A5" w14:textId="59315ACD" w:rsidR="00213FD2" w:rsidRDefault="0029061F" w:rsidP="00C96AD4">
      <w:pPr>
        <w:rPr>
          <w:bCs/>
          <w:lang w:val="en-AU"/>
        </w:rPr>
      </w:pPr>
      <w:r>
        <w:rPr>
          <w:bCs/>
          <w:lang w:val="en-AU"/>
        </w:rPr>
        <w:t>4</w:t>
      </w:r>
      <w:r w:rsidR="00213FD2">
        <w:rPr>
          <w:bCs/>
          <w:lang w:val="en-AU"/>
        </w:rPr>
        <w:tab/>
        <w:t>The</w:t>
      </w:r>
      <w:r w:rsidR="00213FD2" w:rsidRPr="00213FD2">
        <w:rPr>
          <w:bCs/>
          <w:lang w:val="en-AU"/>
        </w:rPr>
        <w:t xml:space="preserve"> NCSR Sub-Committee</w:t>
      </w:r>
      <w:r w:rsidR="00213FD2">
        <w:rPr>
          <w:bCs/>
          <w:lang w:val="en-AU"/>
        </w:rPr>
        <w:t>, in its 6th session (</w:t>
      </w:r>
      <w:r w:rsidR="00213FD2" w:rsidRPr="00213FD2">
        <w:rPr>
          <w:bCs/>
          <w:lang w:val="en-AU"/>
        </w:rPr>
        <w:t>16 to 25 January 2019</w:t>
      </w:r>
      <w:r w:rsidR="00213FD2">
        <w:rPr>
          <w:bCs/>
          <w:lang w:val="en-AU"/>
        </w:rPr>
        <w:t xml:space="preserve">), agreed to include </w:t>
      </w:r>
      <w:r w:rsidR="0052774D">
        <w:rPr>
          <w:bCs/>
          <w:lang w:val="en-AU"/>
        </w:rPr>
        <w:t xml:space="preserve">a new agenda item </w:t>
      </w:r>
      <w:r w:rsidR="0052774D" w:rsidRPr="00E776E8">
        <w:rPr>
          <w:bCs/>
          <w:i/>
          <w:lang w:val="en-AU"/>
        </w:rPr>
        <w:t xml:space="preserve">Revision of the Guidelines for </w:t>
      </w:r>
      <w:r w:rsidR="0052774D" w:rsidRPr="0052774D">
        <w:rPr>
          <w:bCs/>
          <w:i/>
          <w:lang w:val="en-AU"/>
        </w:rPr>
        <w:t>V</w:t>
      </w:r>
      <w:r w:rsidR="0052774D" w:rsidRPr="00E776E8">
        <w:rPr>
          <w:bCs/>
          <w:i/>
          <w:lang w:val="en-AU"/>
        </w:rPr>
        <w:t xml:space="preserve">essel </w:t>
      </w:r>
      <w:r w:rsidR="0052774D" w:rsidRPr="0052774D">
        <w:rPr>
          <w:bCs/>
          <w:i/>
          <w:lang w:val="en-AU"/>
        </w:rPr>
        <w:t>T</w:t>
      </w:r>
      <w:r w:rsidR="0052774D" w:rsidRPr="00E776E8">
        <w:rPr>
          <w:bCs/>
          <w:i/>
          <w:lang w:val="en-AU"/>
        </w:rPr>
        <w:t xml:space="preserve">raffic </w:t>
      </w:r>
      <w:r w:rsidR="0052774D" w:rsidRPr="0052774D">
        <w:rPr>
          <w:bCs/>
          <w:i/>
          <w:lang w:val="en-AU"/>
        </w:rPr>
        <w:t>S</w:t>
      </w:r>
      <w:r w:rsidR="0052774D" w:rsidRPr="00E776E8">
        <w:rPr>
          <w:bCs/>
          <w:i/>
          <w:lang w:val="en-AU"/>
        </w:rPr>
        <w:t>ervices (resolution A.857(20))</w:t>
      </w:r>
      <w:r w:rsidR="0052774D">
        <w:rPr>
          <w:bCs/>
          <w:lang w:val="en-AU"/>
        </w:rPr>
        <w:t xml:space="preserve"> in its proposed </w:t>
      </w:r>
      <w:r w:rsidR="00213FD2" w:rsidRPr="00213FD2">
        <w:rPr>
          <w:bCs/>
          <w:lang w:val="en-AU"/>
        </w:rPr>
        <w:t>provisional agenda for NCSR 7</w:t>
      </w:r>
      <w:r w:rsidR="0052774D">
        <w:rPr>
          <w:bCs/>
          <w:lang w:val="en-AU"/>
        </w:rPr>
        <w:t>, for consideration by MSC 101.</w:t>
      </w:r>
    </w:p>
    <w:p w14:paraId="0AA51E99" w14:textId="77777777" w:rsidR="00213FD2" w:rsidRDefault="00213FD2" w:rsidP="00C96AD4">
      <w:pPr>
        <w:rPr>
          <w:bCs/>
          <w:lang w:val="en-AU"/>
        </w:rPr>
      </w:pPr>
    </w:p>
    <w:p w14:paraId="6A15924E" w14:textId="77777777" w:rsidR="00C96AD4" w:rsidRDefault="00C96AD4" w:rsidP="00C96AD4">
      <w:pPr>
        <w:rPr>
          <w:b/>
        </w:rPr>
      </w:pPr>
      <w:r w:rsidRPr="005C016F">
        <w:rPr>
          <w:b/>
        </w:rPr>
        <w:t>Discussion</w:t>
      </w:r>
    </w:p>
    <w:p w14:paraId="589AB37E" w14:textId="77777777" w:rsidR="00C96AD4" w:rsidRDefault="00C96AD4" w:rsidP="00C96AD4"/>
    <w:p w14:paraId="41E4DDF6" w14:textId="123FDAE8" w:rsidR="00C96AD4" w:rsidRPr="00C96AD4" w:rsidRDefault="0029061F" w:rsidP="00C96AD4">
      <w:pPr>
        <w:rPr>
          <w:rFonts w:cs="Arial"/>
          <w:lang w:eastAsia="en-GB"/>
        </w:rPr>
      </w:pPr>
      <w:r>
        <w:rPr>
          <w:rFonts w:cs="Arial"/>
        </w:rPr>
        <w:t>5</w:t>
      </w:r>
      <w:r w:rsidR="00C96AD4">
        <w:rPr>
          <w:rFonts w:cs="Arial"/>
        </w:rPr>
        <w:tab/>
      </w:r>
      <w:r w:rsidR="00C96AD4" w:rsidRPr="00C96AD4">
        <w:rPr>
          <w:rFonts w:cs="Arial"/>
        </w:rPr>
        <w:t xml:space="preserve">It has been anticipated that the NCSR Sub-Committee, in its role as the </w:t>
      </w:r>
      <w:r w:rsidR="001A5F20">
        <w:rPr>
          <w:rFonts w:cs="Arial"/>
        </w:rPr>
        <w:t>associated</w:t>
      </w:r>
      <w:r w:rsidR="00C96AD4" w:rsidRPr="00C96AD4">
        <w:rPr>
          <w:rFonts w:cs="Arial"/>
        </w:rPr>
        <w:t xml:space="preserve"> organ, may welcome the assistance of IALA</w:t>
      </w:r>
      <w:r w:rsidR="00B52B57">
        <w:rPr>
          <w:rFonts w:cs="Arial"/>
        </w:rPr>
        <w:t xml:space="preserve"> </w:t>
      </w:r>
      <w:r w:rsidR="00C96AD4" w:rsidRPr="00C96AD4">
        <w:rPr>
          <w:rFonts w:cs="Arial"/>
        </w:rPr>
        <w:t>in coordinating some of the work associated with the revision of the resolution</w:t>
      </w:r>
      <w:r w:rsidR="00B52B57">
        <w:rPr>
          <w:rFonts w:cs="Arial"/>
        </w:rPr>
        <w:t>.</w:t>
      </w:r>
      <w:r w:rsidR="00C96AD4" w:rsidRPr="00C96AD4">
        <w:rPr>
          <w:rFonts w:cs="Arial"/>
        </w:rPr>
        <w:t xml:space="preserve">  </w:t>
      </w:r>
    </w:p>
    <w:p w14:paraId="04240382" w14:textId="77777777" w:rsidR="00C96AD4" w:rsidRDefault="00C96AD4" w:rsidP="00C96AD4">
      <w:pPr>
        <w:pStyle w:val="ListParagraph"/>
        <w:ind w:left="0"/>
        <w:rPr>
          <w:rFonts w:cs="Arial"/>
          <w:lang w:eastAsia="en-GB"/>
        </w:rPr>
      </w:pPr>
    </w:p>
    <w:p w14:paraId="74A73D3C" w14:textId="24968F9E" w:rsidR="00C96AD4" w:rsidRPr="00B52B57" w:rsidRDefault="0029061F" w:rsidP="00B52B57">
      <w:pPr>
        <w:rPr>
          <w:rFonts w:cs="Arial"/>
          <w:lang w:eastAsia="en-GB"/>
        </w:rPr>
      </w:pPr>
      <w:r>
        <w:rPr>
          <w:rFonts w:cs="Arial"/>
        </w:rPr>
        <w:t>6</w:t>
      </w:r>
      <w:r w:rsidR="00B52B57">
        <w:rPr>
          <w:rFonts w:cs="Arial"/>
        </w:rPr>
        <w:tab/>
      </w:r>
      <w:r w:rsidR="00C96AD4" w:rsidRPr="00B52B57">
        <w:rPr>
          <w:rFonts w:cs="Arial"/>
        </w:rPr>
        <w:t xml:space="preserve">In support of this, the IALA has </w:t>
      </w:r>
      <w:r w:rsidR="00B57D65">
        <w:rPr>
          <w:rFonts w:cs="Arial"/>
        </w:rPr>
        <w:t>undertaken</w:t>
      </w:r>
      <w:r w:rsidR="00C96AD4" w:rsidRPr="00B52B57">
        <w:rPr>
          <w:rFonts w:cs="Arial"/>
        </w:rPr>
        <w:t xml:space="preserve"> the following tasks:</w:t>
      </w:r>
    </w:p>
    <w:p w14:paraId="4EE50AAD" w14:textId="77777777" w:rsidR="00C96AD4" w:rsidRPr="00455BDC" w:rsidRDefault="00C96AD4" w:rsidP="00C96AD4">
      <w:pPr>
        <w:pStyle w:val="ListParagraph"/>
        <w:ind w:left="0"/>
        <w:rPr>
          <w:rFonts w:cs="Arial"/>
          <w:lang w:eastAsia="en-GB"/>
        </w:rPr>
      </w:pPr>
    </w:p>
    <w:p w14:paraId="2332406E" w14:textId="143DE196" w:rsidR="00DF2ED9" w:rsidRDefault="00DF2ED9" w:rsidP="00B52B57">
      <w:pPr>
        <w:ind w:left="1701" w:hanging="850"/>
        <w:rPr>
          <w:rFonts w:cs="Arial"/>
        </w:rPr>
      </w:pPr>
      <w:r>
        <w:rPr>
          <w:rFonts w:cs="Arial"/>
        </w:rPr>
        <w:t>.1</w:t>
      </w:r>
      <w:r>
        <w:rPr>
          <w:rFonts w:cs="Arial"/>
        </w:rPr>
        <w:tab/>
        <w:t xml:space="preserve">tasked the </w:t>
      </w:r>
      <w:r w:rsidRPr="00B52B57">
        <w:rPr>
          <w:rFonts w:cs="Arial"/>
        </w:rPr>
        <w:t>VTS Committee</w:t>
      </w:r>
      <w:r>
        <w:rPr>
          <w:rFonts w:cs="Arial"/>
        </w:rPr>
        <w:t xml:space="preserve"> to commence consideration, among IALA members, of the revision of the Guidelines;</w:t>
      </w:r>
    </w:p>
    <w:p w14:paraId="46714155" w14:textId="77777777" w:rsidR="00DF2ED9" w:rsidRDefault="00DF2ED9" w:rsidP="00B52B57">
      <w:pPr>
        <w:ind w:left="1701" w:hanging="850"/>
        <w:rPr>
          <w:rFonts w:cs="Arial"/>
        </w:rPr>
      </w:pPr>
    </w:p>
    <w:p w14:paraId="072498E6" w14:textId="287377EB" w:rsidR="00B52B57" w:rsidRPr="00B52B57" w:rsidRDefault="00B52B57" w:rsidP="00B52B57">
      <w:pPr>
        <w:ind w:left="1701" w:hanging="850"/>
        <w:rPr>
          <w:rFonts w:cs="Arial"/>
        </w:rPr>
      </w:pPr>
      <w:r>
        <w:rPr>
          <w:rFonts w:cs="Arial"/>
        </w:rPr>
        <w:t>.</w:t>
      </w:r>
      <w:r w:rsidR="00DF2ED9">
        <w:rPr>
          <w:rFonts w:cs="Arial"/>
        </w:rPr>
        <w:t>2</w:t>
      </w:r>
      <w:r>
        <w:rPr>
          <w:rFonts w:cs="Arial"/>
        </w:rPr>
        <w:tab/>
      </w:r>
      <w:r w:rsidR="00B57D65">
        <w:rPr>
          <w:rFonts w:cs="Arial"/>
        </w:rPr>
        <w:t>p</w:t>
      </w:r>
      <w:r w:rsidRPr="00B52B57">
        <w:rPr>
          <w:rFonts w:cs="Arial"/>
        </w:rPr>
        <w:t>roviding an update to NCSR</w:t>
      </w:r>
      <w:r w:rsidR="0052774D">
        <w:rPr>
          <w:rFonts w:cs="Arial"/>
        </w:rPr>
        <w:t> </w:t>
      </w:r>
      <w:r w:rsidRPr="00B52B57">
        <w:rPr>
          <w:rFonts w:cs="Arial"/>
        </w:rPr>
        <w:t>6 of the progress that the IALA VTS Committee has made with respect to the review of the resolution</w:t>
      </w:r>
      <w:r w:rsidR="006A7844">
        <w:rPr>
          <w:rFonts w:cs="Arial"/>
        </w:rPr>
        <w:t xml:space="preserve"> (</w:t>
      </w:r>
      <w:r w:rsidR="006A7844">
        <w:rPr>
          <w:bCs/>
        </w:rPr>
        <w:t>NCSR 6/INF</w:t>
      </w:r>
      <w:r w:rsidR="006A7844" w:rsidRPr="00D51B8F">
        <w:rPr>
          <w:bCs/>
        </w:rPr>
        <w:t>.</w:t>
      </w:r>
      <w:r w:rsidR="006A7844">
        <w:rPr>
          <w:bCs/>
        </w:rPr>
        <w:t>9)</w:t>
      </w:r>
      <w:r w:rsidRPr="00B52B57">
        <w:rPr>
          <w:rFonts w:cs="Arial"/>
        </w:rPr>
        <w:t>;</w:t>
      </w:r>
    </w:p>
    <w:p w14:paraId="55E8746B" w14:textId="77777777" w:rsidR="00C96AD4" w:rsidRPr="009956AD" w:rsidRDefault="00C96AD4" w:rsidP="00B52B57">
      <w:pPr>
        <w:ind w:left="1701" w:hanging="850"/>
        <w:rPr>
          <w:rFonts w:cs="Arial"/>
          <w:i/>
        </w:rPr>
      </w:pPr>
    </w:p>
    <w:p w14:paraId="51C71CBD" w14:textId="41A34142" w:rsidR="00C96AD4" w:rsidRPr="00B52B57" w:rsidRDefault="00B52B57" w:rsidP="00B52B57">
      <w:pPr>
        <w:ind w:left="1701" w:hanging="850"/>
        <w:rPr>
          <w:rFonts w:cs="Arial"/>
        </w:rPr>
      </w:pPr>
      <w:r>
        <w:rPr>
          <w:rFonts w:cs="Arial"/>
        </w:rPr>
        <w:t>.</w:t>
      </w:r>
      <w:r w:rsidR="00DF2ED9">
        <w:rPr>
          <w:rFonts w:cs="Arial"/>
        </w:rPr>
        <w:t>3</w:t>
      </w:r>
      <w:r>
        <w:rPr>
          <w:rFonts w:cs="Arial"/>
        </w:rPr>
        <w:tab/>
      </w:r>
      <w:r w:rsidR="0052774D">
        <w:rPr>
          <w:rFonts w:cs="Arial"/>
        </w:rPr>
        <w:t xml:space="preserve">organizing </w:t>
      </w:r>
      <w:r w:rsidR="00B57D65">
        <w:rPr>
          <w:rFonts w:cs="Arial"/>
        </w:rPr>
        <w:t>an</w:t>
      </w:r>
      <w:r w:rsidR="00C96AD4" w:rsidRPr="00B52B57">
        <w:rPr>
          <w:rFonts w:cs="Arial"/>
        </w:rPr>
        <w:t xml:space="preserve"> </w:t>
      </w:r>
      <w:r w:rsidR="00B57D65">
        <w:rPr>
          <w:rFonts w:cs="Arial"/>
        </w:rPr>
        <w:t>IALA</w:t>
      </w:r>
      <w:r w:rsidR="00C96AD4" w:rsidRPr="00B52B57">
        <w:rPr>
          <w:rFonts w:cs="Arial"/>
        </w:rPr>
        <w:t xml:space="preserve"> </w:t>
      </w:r>
      <w:r w:rsidR="00DF2ED9">
        <w:rPr>
          <w:rFonts w:cs="Arial"/>
        </w:rPr>
        <w:t>S</w:t>
      </w:r>
      <w:r w:rsidR="001A5F20">
        <w:rPr>
          <w:rFonts w:cs="Arial"/>
        </w:rPr>
        <w:t xml:space="preserve">eminar </w:t>
      </w:r>
      <w:r w:rsidR="00C96AD4" w:rsidRPr="00B52B57">
        <w:rPr>
          <w:rFonts w:cs="Arial"/>
        </w:rPr>
        <w:t xml:space="preserve">on the revision of </w:t>
      </w:r>
      <w:r w:rsidR="00C96AD4" w:rsidRPr="00E776E8">
        <w:rPr>
          <w:rFonts w:cs="Arial"/>
          <w:i/>
        </w:rPr>
        <w:t>Guidelines for vessel traffic services</w:t>
      </w:r>
      <w:r w:rsidR="00C96AD4" w:rsidRPr="00B52B57">
        <w:rPr>
          <w:rFonts w:cs="Arial"/>
        </w:rPr>
        <w:t xml:space="preserve"> </w:t>
      </w:r>
      <w:r w:rsidR="00DF2ED9">
        <w:rPr>
          <w:rFonts w:cs="Arial"/>
        </w:rPr>
        <w:t>(</w:t>
      </w:r>
      <w:r w:rsidR="00DF2ED9" w:rsidRPr="00B52B57">
        <w:rPr>
          <w:rFonts w:cs="Arial"/>
        </w:rPr>
        <w:t>resolution A.857(20)</w:t>
      </w:r>
      <w:r w:rsidR="00DF2ED9">
        <w:rPr>
          <w:rFonts w:cs="Arial"/>
        </w:rPr>
        <w:t xml:space="preserve">) </w:t>
      </w:r>
      <w:r w:rsidR="00C96AD4" w:rsidRPr="00B52B57">
        <w:rPr>
          <w:rFonts w:cs="Arial"/>
        </w:rPr>
        <w:t xml:space="preserve">to be held </w:t>
      </w:r>
      <w:r w:rsidR="0052774D">
        <w:rPr>
          <w:rFonts w:cs="Arial"/>
        </w:rPr>
        <w:t xml:space="preserve">from </w:t>
      </w:r>
      <w:r w:rsidR="001A5F20">
        <w:rPr>
          <w:rFonts w:cs="Arial"/>
        </w:rPr>
        <w:t xml:space="preserve">24 </w:t>
      </w:r>
      <w:r w:rsidR="0052774D">
        <w:rPr>
          <w:rFonts w:cs="Arial"/>
        </w:rPr>
        <w:t>to</w:t>
      </w:r>
      <w:r w:rsidR="00B57D65">
        <w:rPr>
          <w:rFonts w:cs="Arial"/>
        </w:rPr>
        <w:t xml:space="preserve"> </w:t>
      </w:r>
      <w:r w:rsidR="001A5F20">
        <w:rPr>
          <w:rFonts w:cs="Arial"/>
        </w:rPr>
        <w:t xml:space="preserve">28 June </w:t>
      </w:r>
      <w:r w:rsidR="00C96AD4" w:rsidRPr="00B52B57">
        <w:rPr>
          <w:rFonts w:cs="Arial"/>
        </w:rPr>
        <w:t>2019</w:t>
      </w:r>
      <w:r w:rsidR="001A5F20">
        <w:rPr>
          <w:rFonts w:cs="Arial"/>
        </w:rPr>
        <w:t xml:space="preserve"> at the IALA </w:t>
      </w:r>
      <w:r w:rsidR="0052774D">
        <w:rPr>
          <w:rFonts w:cs="Arial"/>
        </w:rPr>
        <w:t>H</w:t>
      </w:r>
      <w:r w:rsidR="001A5F20">
        <w:rPr>
          <w:rFonts w:cs="Arial"/>
        </w:rPr>
        <w:t>eadquarters</w:t>
      </w:r>
      <w:r w:rsidR="00C96AD4" w:rsidRPr="00B52B57">
        <w:rPr>
          <w:rFonts w:cs="Arial"/>
        </w:rPr>
        <w:t xml:space="preserve"> to:</w:t>
      </w:r>
    </w:p>
    <w:p w14:paraId="5EA65FC4" w14:textId="77777777" w:rsidR="00C96AD4" w:rsidRPr="00455BDC" w:rsidRDefault="00C96AD4" w:rsidP="00C96AD4">
      <w:pPr>
        <w:pStyle w:val="ListParagraph"/>
        <w:ind w:left="0"/>
        <w:rPr>
          <w:rFonts w:cs="Arial"/>
        </w:rPr>
      </w:pPr>
    </w:p>
    <w:p w14:paraId="2FB4CBA1" w14:textId="2F0B695A" w:rsidR="00C96AD4" w:rsidRDefault="001A5F20" w:rsidP="001A5F20">
      <w:pPr>
        <w:ind w:left="2552" w:hanging="851"/>
        <w:rPr>
          <w:rFonts w:cs="Arial"/>
        </w:rPr>
      </w:pPr>
      <w:r>
        <w:rPr>
          <w:rFonts w:cs="Arial"/>
        </w:rPr>
        <w:t>.1</w:t>
      </w:r>
      <w:r>
        <w:rPr>
          <w:rFonts w:cs="Arial"/>
        </w:rPr>
        <w:tab/>
      </w:r>
      <w:r w:rsidR="00C96AD4" w:rsidRPr="00B52B57">
        <w:rPr>
          <w:rFonts w:cs="Arial"/>
        </w:rPr>
        <w:t xml:space="preserve">facilitate discussion and active engagement amongst stakeholders in preparing a draft revision of the </w:t>
      </w:r>
      <w:r w:rsidR="004B739F">
        <w:rPr>
          <w:rFonts w:cs="Arial"/>
        </w:rPr>
        <w:t>Guidelines</w:t>
      </w:r>
      <w:r w:rsidR="004B739F" w:rsidRPr="00B52B57">
        <w:rPr>
          <w:rFonts w:cs="Arial"/>
        </w:rPr>
        <w:t xml:space="preserve"> </w:t>
      </w:r>
      <w:r w:rsidR="00C96AD4" w:rsidRPr="00B52B57">
        <w:rPr>
          <w:rFonts w:cs="Arial"/>
        </w:rPr>
        <w:t>for submission to the NCSR Sub-Committee;</w:t>
      </w:r>
    </w:p>
    <w:p w14:paraId="2B650FA0" w14:textId="77777777" w:rsidR="00B52B57" w:rsidRPr="00B52B57" w:rsidRDefault="00B52B57" w:rsidP="001A5F20">
      <w:pPr>
        <w:ind w:left="2552" w:hanging="851"/>
        <w:rPr>
          <w:rFonts w:cs="Arial"/>
        </w:rPr>
      </w:pPr>
    </w:p>
    <w:p w14:paraId="45F4A8C5" w14:textId="46711105" w:rsidR="00C96AD4" w:rsidRDefault="001A5F20" w:rsidP="001A5F20">
      <w:pPr>
        <w:ind w:left="2552" w:hanging="850"/>
        <w:rPr>
          <w:rFonts w:cs="Arial"/>
        </w:rPr>
      </w:pPr>
      <w:r>
        <w:rPr>
          <w:rFonts w:cs="Arial"/>
        </w:rPr>
        <w:t>.2</w:t>
      </w:r>
      <w:r>
        <w:rPr>
          <w:rFonts w:cs="Arial"/>
        </w:rPr>
        <w:tab/>
      </w:r>
      <w:r w:rsidR="00C96AD4" w:rsidRPr="00B52B57">
        <w:rPr>
          <w:rFonts w:cs="Arial"/>
        </w:rPr>
        <w:t xml:space="preserve">provide the opportunity to broaden participation and engagement in </w:t>
      </w:r>
      <w:r w:rsidR="006A7844">
        <w:rPr>
          <w:rFonts w:cs="Arial"/>
        </w:rPr>
        <w:t>the preparation of</w:t>
      </w:r>
      <w:r w:rsidR="00C96AD4" w:rsidRPr="00B52B57">
        <w:rPr>
          <w:rFonts w:cs="Arial"/>
        </w:rPr>
        <w:t xml:space="preserve"> a draft revision, particularly with IMO </w:t>
      </w:r>
      <w:r>
        <w:rPr>
          <w:rFonts w:cs="Arial"/>
        </w:rPr>
        <w:t xml:space="preserve">Member States and </w:t>
      </w:r>
      <w:r w:rsidR="004B739F">
        <w:rPr>
          <w:rFonts w:cs="Arial"/>
        </w:rPr>
        <w:t>international</w:t>
      </w:r>
      <w:r>
        <w:rPr>
          <w:rFonts w:cs="Arial"/>
        </w:rPr>
        <w:t xml:space="preserve"> organ</w:t>
      </w:r>
      <w:r w:rsidR="0052774D">
        <w:rPr>
          <w:rFonts w:cs="Arial"/>
        </w:rPr>
        <w:t>i</w:t>
      </w:r>
      <w:r>
        <w:rPr>
          <w:rFonts w:cs="Arial"/>
        </w:rPr>
        <w:t xml:space="preserve">zations </w:t>
      </w:r>
      <w:r w:rsidR="00C96AD4" w:rsidRPr="00B52B57">
        <w:rPr>
          <w:rFonts w:cs="Arial"/>
        </w:rPr>
        <w:t>who may not have been involved in the preparation of the submission of a new output proposal; and</w:t>
      </w:r>
    </w:p>
    <w:p w14:paraId="4B39C6F7" w14:textId="77777777" w:rsidR="00B52B57" w:rsidRPr="00B52B57" w:rsidRDefault="00B52B57" w:rsidP="001A5F20">
      <w:pPr>
        <w:ind w:left="2552" w:hanging="850"/>
        <w:rPr>
          <w:rFonts w:cs="Arial"/>
        </w:rPr>
      </w:pPr>
    </w:p>
    <w:p w14:paraId="55FB59C4" w14:textId="70DE5ECB" w:rsidR="00C96AD4" w:rsidRPr="00B52B57" w:rsidRDefault="001A5F20" w:rsidP="001A5F20">
      <w:pPr>
        <w:ind w:left="2552" w:hanging="850"/>
        <w:rPr>
          <w:rFonts w:cs="Arial"/>
        </w:rPr>
      </w:pPr>
      <w:r>
        <w:rPr>
          <w:rFonts w:cs="Arial"/>
        </w:rPr>
        <w:t>.3</w:t>
      </w:r>
      <w:r>
        <w:rPr>
          <w:rFonts w:cs="Arial"/>
        </w:rPr>
        <w:tab/>
      </w:r>
      <w:r w:rsidR="00C96AD4" w:rsidRPr="00B52B57">
        <w:rPr>
          <w:rFonts w:cs="Arial"/>
        </w:rPr>
        <w:t>assist IALA in finali</w:t>
      </w:r>
      <w:r>
        <w:rPr>
          <w:rFonts w:cs="Arial"/>
        </w:rPr>
        <w:t>z</w:t>
      </w:r>
      <w:r w:rsidR="00C96AD4" w:rsidRPr="00B52B57">
        <w:rPr>
          <w:rFonts w:cs="Arial"/>
        </w:rPr>
        <w:t xml:space="preserve">ing a </w:t>
      </w:r>
      <w:r w:rsidR="000F676A">
        <w:rPr>
          <w:rFonts w:cs="Arial"/>
        </w:rPr>
        <w:t xml:space="preserve">document to be </w:t>
      </w:r>
      <w:r w:rsidR="00C96AD4" w:rsidRPr="00B52B57">
        <w:rPr>
          <w:rFonts w:cs="Arial"/>
        </w:rPr>
        <w:t>submi</w:t>
      </w:r>
      <w:r w:rsidR="000F676A">
        <w:rPr>
          <w:rFonts w:cs="Arial"/>
        </w:rPr>
        <w:t>tted</w:t>
      </w:r>
      <w:r w:rsidR="00C96AD4" w:rsidRPr="00B52B57">
        <w:rPr>
          <w:rFonts w:cs="Arial"/>
        </w:rPr>
        <w:t xml:space="preserve"> to NCSR</w:t>
      </w:r>
      <w:r w:rsidR="000F676A">
        <w:rPr>
          <w:rFonts w:cs="Arial"/>
        </w:rPr>
        <w:t> 7</w:t>
      </w:r>
      <w:r w:rsidR="00C96AD4" w:rsidRPr="00B52B57">
        <w:rPr>
          <w:rFonts w:cs="Arial"/>
        </w:rPr>
        <w:t xml:space="preserve"> </w:t>
      </w:r>
      <w:r w:rsidR="000F676A">
        <w:rPr>
          <w:rFonts w:cs="Arial"/>
        </w:rPr>
        <w:t>containing the text of the</w:t>
      </w:r>
      <w:r w:rsidR="000F676A" w:rsidRPr="000F676A">
        <w:rPr>
          <w:rFonts w:cs="Arial"/>
        </w:rPr>
        <w:t xml:space="preserve"> </w:t>
      </w:r>
      <w:r w:rsidR="000F676A" w:rsidRPr="00B52B57">
        <w:rPr>
          <w:rFonts w:cs="Arial"/>
        </w:rPr>
        <w:t>proposed draft revision</w:t>
      </w:r>
      <w:r w:rsidR="00C96AD4" w:rsidRPr="00B52B57">
        <w:rPr>
          <w:rFonts w:cs="Arial"/>
        </w:rPr>
        <w:t>.</w:t>
      </w:r>
    </w:p>
    <w:p w14:paraId="627EB58C" w14:textId="77777777" w:rsidR="00C96AD4" w:rsidRPr="00C96AD4" w:rsidRDefault="00C96AD4" w:rsidP="00C96AD4">
      <w:pPr>
        <w:rPr>
          <w:bCs/>
          <w:lang w:val="en-AU"/>
        </w:rPr>
      </w:pPr>
    </w:p>
    <w:p w14:paraId="0A7B45EB" w14:textId="727F7240" w:rsidR="00911084" w:rsidRDefault="0029061F" w:rsidP="00C27054">
      <w:r>
        <w:t>7</w:t>
      </w:r>
      <w:r w:rsidR="001A5F20">
        <w:tab/>
        <w:t xml:space="preserve">A copy of the invitation to the seminar </w:t>
      </w:r>
      <w:r w:rsidR="000F676A">
        <w:t>is set out</w:t>
      </w:r>
      <w:r w:rsidR="001A5F20">
        <w:t xml:space="preserve"> in the annex.</w:t>
      </w:r>
    </w:p>
    <w:p w14:paraId="40143EB9" w14:textId="63B704BE" w:rsidR="001A5F20" w:rsidRDefault="001A5F20">
      <w:pPr>
        <w:tabs>
          <w:tab w:val="clear" w:pos="851"/>
        </w:tabs>
      </w:pPr>
    </w:p>
    <w:p w14:paraId="7F3DCD14" w14:textId="73B436CA" w:rsidR="001A5F20" w:rsidRPr="001A5F20" w:rsidRDefault="001A5F20" w:rsidP="00D45628">
      <w:pPr>
        <w:keepNext/>
        <w:keepLines/>
        <w:tabs>
          <w:tab w:val="clear" w:pos="851"/>
        </w:tabs>
        <w:rPr>
          <w:b/>
        </w:rPr>
      </w:pPr>
      <w:r w:rsidRPr="001A5F20">
        <w:rPr>
          <w:b/>
        </w:rPr>
        <w:lastRenderedPageBreak/>
        <w:t xml:space="preserve">Action requested of the Committee </w:t>
      </w:r>
    </w:p>
    <w:p w14:paraId="63A6D14D" w14:textId="11B862CC" w:rsidR="001A5F20" w:rsidRDefault="001A5F20" w:rsidP="00D45628">
      <w:pPr>
        <w:keepNext/>
        <w:keepLines/>
        <w:tabs>
          <w:tab w:val="clear" w:pos="851"/>
        </w:tabs>
      </w:pPr>
    </w:p>
    <w:p w14:paraId="60D10853" w14:textId="537F845C" w:rsidR="00C27054" w:rsidRDefault="0029061F" w:rsidP="00D45628">
      <w:pPr>
        <w:keepNext/>
        <w:keepLines/>
        <w:rPr>
          <w:lang w:val="en-AU"/>
        </w:rPr>
      </w:pPr>
      <w:r>
        <w:rPr>
          <w:lang w:val="en-AU"/>
        </w:rPr>
        <w:t>8</w:t>
      </w:r>
      <w:r w:rsidR="00C27054">
        <w:rPr>
          <w:lang w:val="en-AU"/>
        </w:rPr>
        <w:tab/>
        <w:t>The Committee is invited to:</w:t>
      </w:r>
    </w:p>
    <w:p w14:paraId="77E84FC2" w14:textId="77777777" w:rsidR="00C27054" w:rsidRDefault="00C27054" w:rsidP="00D45628">
      <w:pPr>
        <w:keepNext/>
        <w:keepLines/>
        <w:tabs>
          <w:tab w:val="clear" w:pos="851"/>
        </w:tabs>
        <w:rPr>
          <w:lang w:val="en-AU"/>
        </w:rPr>
      </w:pPr>
    </w:p>
    <w:p w14:paraId="4F1F899D" w14:textId="027F8DC7" w:rsidR="00C27054" w:rsidRDefault="00C27054" w:rsidP="00D45628">
      <w:pPr>
        <w:keepNext/>
        <w:keepLines/>
        <w:tabs>
          <w:tab w:val="clear" w:pos="851"/>
        </w:tabs>
        <w:ind w:left="1701" w:hanging="850"/>
      </w:pPr>
      <w:r>
        <w:t>.1</w:t>
      </w:r>
      <w:r>
        <w:tab/>
      </w:r>
      <w:r w:rsidR="000F676A">
        <w:t xml:space="preserve">note </w:t>
      </w:r>
      <w:r>
        <w:t>t</w:t>
      </w:r>
      <w:r w:rsidRPr="005C016F">
        <w:t xml:space="preserve">he tasks being </w:t>
      </w:r>
      <w:r>
        <w:t>undertaken</w:t>
      </w:r>
      <w:r w:rsidRPr="005C016F">
        <w:t xml:space="preserve"> by IALA </w:t>
      </w:r>
      <w:r>
        <w:t>and the progress made with the</w:t>
      </w:r>
      <w:r w:rsidRPr="005C016F">
        <w:t xml:space="preserve"> revision</w:t>
      </w:r>
      <w:r>
        <w:t xml:space="preserve"> </w:t>
      </w:r>
      <w:r w:rsidRPr="005C016F">
        <w:t xml:space="preserve">of the </w:t>
      </w:r>
      <w:r w:rsidR="004B739F">
        <w:t>Guidelines for VTS</w:t>
      </w:r>
      <w:r w:rsidRPr="005C016F">
        <w:t>; and</w:t>
      </w:r>
    </w:p>
    <w:p w14:paraId="2B698DB9" w14:textId="77777777" w:rsidR="00804691" w:rsidRDefault="00804691" w:rsidP="00D45628">
      <w:pPr>
        <w:keepNext/>
        <w:keepLines/>
        <w:tabs>
          <w:tab w:val="clear" w:pos="851"/>
        </w:tabs>
        <w:ind w:left="1701" w:hanging="850"/>
      </w:pPr>
    </w:p>
    <w:p w14:paraId="7DC4E63F" w14:textId="565AB9B9" w:rsidR="00C27054" w:rsidRDefault="00C27054" w:rsidP="00D45628">
      <w:pPr>
        <w:keepNext/>
        <w:keepLines/>
        <w:ind w:left="1701" w:hanging="850"/>
        <w:rPr>
          <w:lang w:val="en-AU"/>
        </w:rPr>
      </w:pPr>
      <w:r>
        <w:t>.2</w:t>
      </w:r>
      <w:r>
        <w:tab/>
      </w:r>
      <w:r w:rsidR="000F676A">
        <w:rPr>
          <w:lang w:val="en-AU"/>
        </w:rPr>
        <w:t>invite interested</w:t>
      </w:r>
      <w:r w:rsidR="000F676A" w:rsidRPr="00C27054">
        <w:rPr>
          <w:lang w:val="en-AU"/>
        </w:rPr>
        <w:t xml:space="preserve"> </w:t>
      </w:r>
      <w:r>
        <w:rPr>
          <w:lang w:val="en-AU"/>
        </w:rPr>
        <w:t>Member States</w:t>
      </w:r>
      <w:r w:rsidR="00B57D65">
        <w:rPr>
          <w:lang w:val="en-AU"/>
        </w:rPr>
        <w:t xml:space="preserve"> and </w:t>
      </w:r>
      <w:r w:rsidR="000F676A">
        <w:rPr>
          <w:lang w:val="en-AU"/>
        </w:rPr>
        <w:t xml:space="preserve">international </w:t>
      </w:r>
      <w:r>
        <w:rPr>
          <w:lang w:val="en-AU"/>
        </w:rPr>
        <w:t>organizations</w:t>
      </w:r>
      <w:del w:id="13" w:author="Tom Southall" w:date="2019-03-01T10:01:00Z">
        <w:r w:rsidDel="009A24DD">
          <w:rPr>
            <w:lang w:val="en-AU"/>
          </w:rPr>
          <w:delText>,</w:delText>
        </w:r>
      </w:del>
      <w:r w:rsidRPr="00C27054">
        <w:rPr>
          <w:lang w:val="en-AU"/>
        </w:rPr>
        <w:t xml:space="preserve"> </w:t>
      </w:r>
      <w:del w:id="14" w:author="Tom Southall" w:date="2019-03-01T10:01:00Z">
        <w:r w:rsidRPr="00C27054" w:rsidDel="009A24DD">
          <w:rPr>
            <w:lang w:val="en-AU"/>
          </w:rPr>
          <w:delText xml:space="preserve">particularly those who may not have been involved in the preparation of the </w:delText>
        </w:r>
        <w:r w:rsidR="000F676A" w:rsidDel="009A24DD">
          <w:rPr>
            <w:lang w:val="en-AU"/>
          </w:rPr>
          <w:delText>proposal for a new output submitted</w:delText>
        </w:r>
        <w:r w:rsidR="000F676A" w:rsidRPr="00C27054" w:rsidDel="009A24DD">
          <w:rPr>
            <w:lang w:val="en-AU"/>
          </w:rPr>
          <w:delText xml:space="preserve"> </w:delText>
        </w:r>
        <w:r w:rsidRPr="00C27054" w:rsidDel="009A24DD">
          <w:rPr>
            <w:lang w:val="en-AU"/>
          </w:rPr>
          <w:delText xml:space="preserve">by </w:delText>
        </w:r>
        <w:r w:rsidDel="009A24DD">
          <w:rPr>
            <w:lang w:val="en-AU"/>
          </w:rPr>
          <w:delText>Australia et al</w:delText>
        </w:r>
        <w:r w:rsidRPr="00C27054" w:rsidDel="009A24DD">
          <w:rPr>
            <w:lang w:val="en-AU"/>
          </w:rPr>
          <w:delText xml:space="preserve"> (MSC99/20/3),</w:delText>
        </w:r>
      </w:del>
      <w:r w:rsidRPr="00C27054">
        <w:rPr>
          <w:lang w:val="en-AU"/>
        </w:rPr>
        <w:t xml:space="preserve"> to participate </w:t>
      </w:r>
      <w:del w:id="15" w:author="Tom Southall" w:date="2019-03-01T10:02:00Z">
        <w:r w:rsidR="004B739F" w:rsidDel="009A24DD">
          <w:rPr>
            <w:lang w:val="en-AU"/>
          </w:rPr>
          <w:delText xml:space="preserve">with a </w:delText>
        </w:r>
      </w:del>
      <w:del w:id="16" w:author="Tom Southall" w:date="2019-03-01T10:01:00Z">
        <w:r w:rsidR="004B739F" w:rsidDel="009A24DD">
          <w:rPr>
            <w:lang w:val="en-AU"/>
          </w:rPr>
          <w:delText xml:space="preserve">view </w:delText>
        </w:r>
      </w:del>
      <w:del w:id="17" w:author="Tom Southall" w:date="2019-03-01T10:02:00Z">
        <w:r w:rsidR="004B739F" w:rsidDel="009A24DD">
          <w:rPr>
            <w:lang w:val="en-AU"/>
          </w:rPr>
          <w:delText xml:space="preserve">to </w:delText>
        </w:r>
        <w:r w:rsidRPr="00C27054" w:rsidDel="009A24DD">
          <w:rPr>
            <w:lang w:val="en-AU"/>
          </w:rPr>
          <w:delText>engag</w:delText>
        </w:r>
      </w:del>
      <w:del w:id="18" w:author="Tom Southall" w:date="2019-03-01T10:01:00Z">
        <w:r w:rsidR="004B739F" w:rsidDel="009A24DD">
          <w:rPr>
            <w:lang w:val="en-AU"/>
          </w:rPr>
          <w:delText>ing</w:delText>
        </w:r>
      </w:del>
      <w:del w:id="19" w:author="Tom Southall" w:date="2019-03-01T10:02:00Z">
        <w:r w:rsidRPr="00C27054" w:rsidDel="009A24DD">
          <w:rPr>
            <w:lang w:val="en-AU"/>
          </w:rPr>
          <w:delText xml:space="preserve"> </w:delText>
        </w:r>
      </w:del>
      <w:r w:rsidRPr="00C27054">
        <w:rPr>
          <w:lang w:val="en-AU"/>
        </w:rPr>
        <w:t xml:space="preserve">in </w:t>
      </w:r>
      <w:r w:rsidR="006A7844">
        <w:rPr>
          <w:lang w:val="en-AU"/>
        </w:rPr>
        <w:t>t</w:t>
      </w:r>
      <w:r w:rsidRPr="00C27054">
        <w:rPr>
          <w:lang w:val="en-AU"/>
        </w:rPr>
        <w:t xml:space="preserve">he </w:t>
      </w:r>
      <w:r w:rsidR="000F676A">
        <w:rPr>
          <w:lang w:val="en-AU"/>
        </w:rPr>
        <w:t>“</w:t>
      </w:r>
      <w:r w:rsidRPr="00C27054">
        <w:rPr>
          <w:lang w:val="en-AU"/>
        </w:rPr>
        <w:t xml:space="preserve">IALA </w:t>
      </w:r>
      <w:r w:rsidR="004B739F">
        <w:rPr>
          <w:lang w:val="en-AU"/>
        </w:rPr>
        <w:t>S</w:t>
      </w:r>
      <w:r w:rsidRPr="00C27054">
        <w:rPr>
          <w:lang w:val="en-AU"/>
        </w:rPr>
        <w:t xml:space="preserve">eminar on the </w:t>
      </w:r>
      <w:r>
        <w:rPr>
          <w:lang w:val="en-AU"/>
        </w:rPr>
        <w:t>r</w:t>
      </w:r>
      <w:r w:rsidRPr="00C27054">
        <w:rPr>
          <w:lang w:val="en-AU"/>
        </w:rPr>
        <w:t xml:space="preserve">evision of Guidelines </w:t>
      </w:r>
      <w:r w:rsidR="00804691">
        <w:rPr>
          <w:lang w:val="en-AU"/>
        </w:rPr>
        <w:t>f</w:t>
      </w:r>
      <w:r w:rsidRPr="00C27054">
        <w:rPr>
          <w:lang w:val="en-AU"/>
        </w:rPr>
        <w:t xml:space="preserve">or </w:t>
      </w:r>
      <w:r w:rsidR="00804691">
        <w:rPr>
          <w:lang w:val="en-AU"/>
        </w:rPr>
        <w:t>v</w:t>
      </w:r>
      <w:r w:rsidRPr="00C27054">
        <w:rPr>
          <w:lang w:val="en-AU"/>
        </w:rPr>
        <w:t xml:space="preserve">essel </w:t>
      </w:r>
      <w:r w:rsidR="00804691">
        <w:rPr>
          <w:lang w:val="en-AU"/>
        </w:rPr>
        <w:t>t</w:t>
      </w:r>
      <w:r w:rsidRPr="00C27054">
        <w:rPr>
          <w:lang w:val="en-AU"/>
        </w:rPr>
        <w:t xml:space="preserve">raffic </w:t>
      </w:r>
      <w:r w:rsidR="00804691">
        <w:rPr>
          <w:lang w:val="en-AU"/>
        </w:rPr>
        <w:t>s</w:t>
      </w:r>
      <w:r w:rsidRPr="00C27054">
        <w:rPr>
          <w:lang w:val="en-AU"/>
        </w:rPr>
        <w:t>ervices</w:t>
      </w:r>
      <w:r w:rsidR="004B739F" w:rsidRPr="004B739F">
        <w:rPr>
          <w:lang w:val="en-AU"/>
        </w:rPr>
        <w:t xml:space="preserve"> </w:t>
      </w:r>
      <w:r w:rsidR="004B739F">
        <w:rPr>
          <w:lang w:val="en-AU"/>
        </w:rPr>
        <w:t>(r</w:t>
      </w:r>
      <w:r w:rsidR="004B739F" w:rsidRPr="00C27054">
        <w:rPr>
          <w:lang w:val="en-AU"/>
        </w:rPr>
        <w:t>esolution A.857(20)</w:t>
      </w:r>
      <w:r w:rsidR="004B739F">
        <w:rPr>
          <w:lang w:val="en-AU"/>
        </w:rPr>
        <w:t>)</w:t>
      </w:r>
      <w:r w:rsidR="000F676A">
        <w:rPr>
          <w:lang w:val="en-AU"/>
        </w:rPr>
        <w:t>”</w:t>
      </w:r>
      <w:r w:rsidRPr="00C27054">
        <w:rPr>
          <w:lang w:val="en-AU"/>
        </w:rPr>
        <w:t xml:space="preserve"> </w:t>
      </w:r>
      <w:r w:rsidR="006A7844">
        <w:rPr>
          <w:lang w:val="en-AU"/>
        </w:rPr>
        <w:t xml:space="preserve">to be held </w:t>
      </w:r>
      <w:r w:rsidRPr="00C27054">
        <w:rPr>
          <w:lang w:val="en-AU"/>
        </w:rPr>
        <w:t>in June 2019</w:t>
      </w:r>
      <w:ins w:id="20" w:author="Tom Southall" w:date="2019-03-01T10:04:00Z">
        <w:r w:rsidR="009A24DD">
          <w:rPr>
            <w:lang w:val="en-AU"/>
          </w:rPr>
          <w:t>.</w:t>
        </w:r>
      </w:ins>
      <w:bookmarkStart w:id="21" w:name="_GoBack"/>
      <w:bookmarkEnd w:id="21"/>
      <w:del w:id="22" w:author="Tom Southall" w:date="2019-03-01T10:04:00Z">
        <w:r w:rsidR="00804691" w:rsidDel="009A24DD">
          <w:rPr>
            <w:lang w:val="en-AU"/>
          </w:rPr>
          <w:delText>.</w:delText>
        </w:r>
      </w:del>
    </w:p>
    <w:p w14:paraId="2DD3035B" w14:textId="13347B8D" w:rsidR="00411FE1" w:rsidRDefault="00411FE1" w:rsidP="00C27054">
      <w:pPr>
        <w:ind w:left="1701" w:hanging="850"/>
        <w:rPr>
          <w:lang w:val="en-AU"/>
        </w:rPr>
      </w:pPr>
    </w:p>
    <w:p w14:paraId="5F747A41" w14:textId="0B512C8D" w:rsidR="00411FE1" w:rsidRDefault="00411FE1" w:rsidP="00411FE1">
      <w:pPr>
        <w:ind w:left="1701" w:hanging="850"/>
        <w:jc w:val="center"/>
        <w:rPr>
          <w:lang w:val="en-AU"/>
        </w:rPr>
      </w:pPr>
      <w:r>
        <w:rPr>
          <w:lang w:val="en-AU"/>
        </w:rPr>
        <w:t>***</w:t>
      </w:r>
    </w:p>
    <w:p w14:paraId="1105F7F1" w14:textId="77777777" w:rsidR="00804691" w:rsidRPr="00C27054" w:rsidRDefault="00804691" w:rsidP="00C27054">
      <w:pPr>
        <w:ind w:left="1701" w:hanging="850"/>
        <w:rPr>
          <w:lang w:val="en-AU"/>
        </w:rPr>
      </w:pPr>
    </w:p>
    <w:p w14:paraId="061CAE1B" w14:textId="3E4BEC1D" w:rsidR="00C27054" w:rsidRPr="00C27054" w:rsidRDefault="00C27054" w:rsidP="00C27054">
      <w:pPr>
        <w:ind w:left="1701" w:hanging="850"/>
        <w:rPr>
          <w:lang w:val="en-AU"/>
        </w:rPr>
      </w:pPr>
    </w:p>
    <w:p w14:paraId="2B141BFE" w14:textId="112F32EF" w:rsidR="00C27054" w:rsidRPr="005C016F" w:rsidRDefault="00C27054" w:rsidP="00C27054">
      <w:pPr>
        <w:tabs>
          <w:tab w:val="clear" w:pos="851"/>
        </w:tabs>
        <w:ind w:left="1701" w:hanging="850"/>
      </w:pPr>
    </w:p>
    <w:p w14:paraId="69B2EE32" w14:textId="77777777" w:rsidR="001A5F20" w:rsidRDefault="001A5F20">
      <w:pPr>
        <w:tabs>
          <w:tab w:val="clear" w:pos="851"/>
        </w:tabs>
      </w:pPr>
    </w:p>
    <w:p w14:paraId="19F4C7CE" w14:textId="5EA1D79E" w:rsidR="001A5F20" w:rsidRDefault="001A5F20">
      <w:pPr>
        <w:tabs>
          <w:tab w:val="clear" w:pos="851"/>
        </w:tabs>
      </w:pPr>
    </w:p>
    <w:p w14:paraId="01D9A191" w14:textId="77777777" w:rsidR="001A5F20" w:rsidRDefault="001A5F20">
      <w:pPr>
        <w:tabs>
          <w:tab w:val="clear" w:pos="851"/>
        </w:tabs>
      </w:pPr>
    </w:p>
    <w:sectPr w:rsidR="001A5F2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 w:code="9"/>
      <w:pgMar w:top="1134" w:right="1418" w:bottom="1418" w:left="1418" w:header="851" w:footer="851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434CA8" w14:textId="77777777" w:rsidR="00B47D6F" w:rsidRDefault="00B47D6F">
      <w:r>
        <w:separator/>
      </w:r>
    </w:p>
  </w:endnote>
  <w:endnote w:type="continuationSeparator" w:id="0">
    <w:p w14:paraId="2D65D547" w14:textId="77777777" w:rsidR="00B47D6F" w:rsidRDefault="00B47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old">
    <w:altName w:val="Arial"/>
    <w:panose1 w:val="020B070402020202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385244" w14:textId="77777777" w:rsidR="00911084" w:rsidRDefault="00911084">
    <w:pPr>
      <w:pStyle w:val="Footer"/>
    </w:pPr>
  </w:p>
  <w:p w14:paraId="37B8C7F4" w14:textId="77777777" w:rsidR="00911084" w:rsidRDefault="001C42BF">
    <w:pPr>
      <w:pStyle w:val="Footer"/>
      <w:pBdr>
        <w:top w:val="single" w:sz="4" w:space="1" w:color="auto"/>
      </w:pBdr>
      <w:rPr>
        <w:lang w:val="en-US"/>
      </w:rPr>
    </w:pPr>
    <w:r>
      <w:rPr>
        <w:lang w:val="en-US"/>
      </w:rPr>
      <w:fldChar w:fldCharType="begin"/>
    </w:r>
    <w:r>
      <w:rPr>
        <w:lang w:val="en-US"/>
      </w:rPr>
      <w:instrText xml:space="preserve"> FILENAME \p </w:instrText>
    </w:r>
    <w:r>
      <w:rPr>
        <w:lang w:val="en-US"/>
      </w:rPr>
      <w:fldChar w:fldCharType="separate"/>
    </w:r>
    <w:r>
      <w:rPr>
        <w:noProof/>
        <w:lang w:val="en-US"/>
      </w:rPr>
      <w:t>Document4</w:t>
    </w:r>
    <w:r>
      <w:rPr>
        <w:lang w:val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5D8F60" w14:textId="77777777" w:rsidR="00911084" w:rsidRDefault="00911084">
    <w:pPr>
      <w:pStyle w:val="Footer"/>
    </w:pPr>
  </w:p>
  <w:p w14:paraId="5B525840" w14:textId="77777777" w:rsidR="00911084" w:rsidRDefault="001C42BF">
    <w:pPr>
      <w:pStyle w:val="Footer"/>
      <w:pBdr>
        <w:top w:val="single" w:sz="4" w:space="1" w:color="auto"/>
      </w:pBdr>
    </w:pPr>
    <w:r>
      <w:rPr>
        <w:lang w:val="en-US"/>
      </w:rPr>
      <w:fldChar w:fldCharType="begin"/>
    </w:r>
    <w:r>
      <w:rPr>
        <w:lang w:val="en-US"/>
      </w:rPr>
      <w:instrText xml:space="preserve"> FILENAME \p </w:instrText>
    </w:r>
    <w:r>
      <w:rPr>
        <w:lang w:val="en-US"/>
      </w:rPr>
      <w:fldChar w:fldCharType="separate"/>
    </w:r>
    <w:r>
      <w:rPr>
        <w:noProof/>
        <w:lang w:val="en-US"/>
      </w:rPr>
      <w:t>Document4</w:t>
    </w:r>
    <w:r>
      <w:rPr>
        <w:lang w:val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E71257" w14:textId="77777777" w:rsidR="00A527BA" w:rsidRDefault="00A527BA" w:rsidP="00A527BA">
    <w:pPr>
      <w:pStyle w:val="Footer"/>
    </w:pPr>
  </w:p>
  <w:p w14:paraId="2AB775C3" w14:textId="77777777" w:rsidR="00A527BA" w:rsidRDefault="00DE7CC2" w:rsidP="00A527BA">
    <w:pPr>
      <w:pStyle w:val="Footer"/>
      <w:pBdr>
        <w:top w:val="single" w:sz="4" w:space="1" w:color="auto"/>
      </w:pBdr>
    </w:pPr>
    <w:r>
      <w:rPr>
        <w:noProof/>
      </w:rPr>
      <w:fldChar w:fldCharType="begin"/>
    </w:r>
    <w:r>
      <w:rPr>
        <w:noProof/>
      </w:rPr>
      <w:instrText xml:space="preserve"> FILENAME \p </w:instrText>
    </w:r>
    <w:r>
      <w:rPr>
        <w:noProof/>
      </w:rPr>
      <w:fldChar w:fldCharType="separate"/>
    </w:r>
    <w:r w:rsidR="00A527BA">
      <w:rPr>
        <w:noProof/>
      </w:rPr>
      <w:t>Document2</w:t>
    </w:r>
    <w:r>
      <w:rPr>
        <w:noProof/>
      </w:rPr>
      <w:fldChar w:fldCharType="end"/>
    </w:r>
  </w:p>
  <w:p w14:paraId="5B2D91BB" w14:textId="77777777" w:rsidR="00911084" w:rsidRDefault="00CA1E1C">
    <w:pPr>
      <w:pStyle w:val="Footer"/>
      <w:pBdr>
        <w:top w:val="single" w:sz="4" w:space="1" w:color="auto"/>
      </w:pBdr>
      <w:jc w:val="right"/>
      <w:rPr>
        <w:lang w:val="en-US"/>
      </w:rPr>
    </w:pPr>
    <w:r>
      <w:rPr>
        <w:noProof/>
        <w:lang w:eastAsia="ja-JP"/>
      </w:rPr>
      <w:drawing>
        <wp:inline distT="0" distB="0" distL="0" distR="0" wp14:anchorId="441AE8CD" wp14:editId="5761E21A">
          <wp:extent cx="1861200" cy="608400"/>
          <wp:effectExtent l="0" t="0" r="5715" b="1270"/>
          <wp:docPr id="7" name="Picture 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O_EmpoweringWomen_English_Colour_CMYK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t="1" r="211" b="1925"/>
                  <a:stretch/>
                </pic:blipFill>
                <pic:spPr bwMode="auto">
                  <a:xfrm>
                    <a:off x="0" y="0"/>
                    <a:ext cx="1861200" cy="6084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DE0B0FA" w14:textId="77777777" w:rsidR="00B47D6F" w:rsidRDefault="00B47D6F">
      <w:r>
        <w:separator/>
      </w:r>
    </w:p>
  </w:footnote>
  <w:footnote w:type="continuationSeparator" w:id="0">
    <w:p w14:paraId="5F843894" w14:textId="77777777" w:rsidR="00B47D6F" w:rsidRDefault="00B47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BB9B67" w14:textId="30311997" w:rsidR="00911084" w:rsidRDefault="00B47D6F">
    <w:pPr>
      <w:pStyle w:val="Header"/>
    </w:pPr>
    <w:bookmarkStart w:id="23" w:name="symbol_headFootEven"/>
    <w:bookmarkEnd w:id="23"/>
    <w:r>
      <w:rPr>
        <w:noProof/>
      </w:rPr>
      <w:pict w14:anchorId="6952FF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9424782" o:spid="_x0000_s2050" type="#_x0000_t136" style="position:absolute;left:0;text-align:left;margin-left:0;margin-top:0;width:456.7pt;height:182.6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  <w:p w14:paraId="2445B734" w14:textId="77777777" w:rsidR="00911084" w:rsidRDefault="001C42BF">
    <w:pPr>
      <w:pStyle w:val="Header"/>
      <w:pBdr>
        <w:bottom w:val="single" w:sz="4" w:space="1" w:color="auto"/>
      </w:pBdr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B739F">
      <w:rPr>
        <w:rStyle w:val="PageNumber"/>
        <w:noProof/>
      </w:rPr>
      <w:t>2</w:t>
    </w:r>
    <w:r>
      <w:rPr>
        <w:rStyle w:val="PageNumber"/>
      </w:rPr>
      <w:fldChar w:fldCharType="end"/>
    </w:r>
  </w:p>
  <w:p w14:paraId="2192183D" w14:textId="77777777" w:rsidR="00911084" w:rsidRDefault="0091108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028A2" w14:textId="4F1B0637" w:rsidR="00911084" w:rsidRDefault="00B47D6F">
    <w:pPr>
      <w:pStyle w:val="Header"/>
      <w:jc w:val="right"/>
    </w:pPr>
    <w:bookmarkStart w:id="24" w:name="symbol_headFoot"/>
    <w:bookmarkEnd w:id="24"/>
    <w:r>
      <w:rPr>
        <w:noProof/>
      </w:rPr>
      <w:pict w14:anchorId="4FB0DCF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9424783" o:spid="_x0000_s2051" type="#_x0000_t136" style="position:absolute;left:0;text-align:left;margin-left:0;margin-top:0;width:456.7pt;height:182.6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  <w:p w14:paraId="48239E0D" w14:textId="77777777" w:rsidR="00911084" w:rsidRDefault="001C42BF">
    <w:pPr>
      <w:pStyle w:val="Header"/>
      <w:pBdr>
        <w:bottom w:val="single" w:sz="4" w:space="1" w:color="auto"/>
      </w:pBdr>
      <w:jc w:val="right"/>
      <w:rPr>
        <w:rStyle w:val="PageNumber"/>
      </w:rPr>
    </w:pPr>
    <w:r>
      <w:t xml:space="preserve">Page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4B739F">
      <w:rPr>
        <w:rStyle w:val="PageNumber"/>
        <w:noProof/>
      </w:rPr>
      <w:t>3</w:t>
    </w:r>
    <w:r>
      <w:rPr>
        <w:rStyle w:val="PageNumber"/>
      </w:rPr>
      <w:fldChar w:fldCharType="end"/>
    </w:r>
  </w:p>
  <w:p w14:paraId="19733257" w14:textId="77777777" w:rsidR="00911084" w:rsidRDefault="0091108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ECE567" w14:textId="38A85923" w:rsidR="009431D7" w:rsidRDefault="00B47D6F">
    <w:pPr>
      <w:pStyle w:val="Header"/>
    </w:pPr>
    <w:r>
      <w:rPr>
        <w:noProof/>
      </w:rPr>
      <w:pict w14:anchorId="64876130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349424781" o:spid="_x0000_s2049" type="#_x0000_t136" style="position:absolute;left:0;text-align:left;margin-left:0;margin-top:0;width:456.7pt;height:182.6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Arial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F"/>
    <w:multiLevelType w:val="singleLevel"/>
    <w:tmpl w:val="FD10D3E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0"/>
    <w:multiLevelType w:val="singleLevel"/>
    <w:tmpl w:val="306E52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2AE88A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3B1047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8CF288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8"/>
    <w:multiLevelType w:val="singleLevel"/>
    <w:tmpl w:val="90D842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FFFFFF89"/>
    <w:multiLevelType w:val="singleLevel"/>
    <w:tmpl w:val="6A6AEB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0EEC2E18"/>
    <w:multiLevelType w:val="hybridMultilevel"/>
    <w:tmpl w:val="2BDACED4"/>
    <w:lvl w:ilvl="0" w:tplc="27EE330E">
      <w:start w:val="1"/>
      <w:numFmt w:val="decimal"/>
      <w:lvlText w:val=".%1"/>
      <w:lvlJc w:val="left"/>
      <w:pPr>
        <w:ind w:left="2062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782" w:hanging="360"/>
      </w:pPr>
    </w:lvl>
    <w:lvl w:ilvl="2" w:tplc="0809001B" w:tentative="1">
      <w:start w:val="1"/>
      <w:numFmt w:val="lowerRoman"/>
      <w:lvlText w:val="%3."/>
      <w:lvlJc w:val="right"/>
      <w:pPr>
        <w:ind w:left="3502" w:hanging="180"/>
      </w:pPr>
    </w:lvl>
    <w:lvl w:ilvl="3" w:tplc="0809000F" w:tentative="1">
      <w:start w:val="1"/>
      <w:numFmt w:val="decimal"/>
      <w:lvlText w:val="%4."/>
      <w:lvlJc w:val="left"/>
      <w:pPr>
        <w:ind w:left="4222" w:hanging="360"/>
      </w:pPr>
    </w:lvl>
    <w:lvl w:ilvl="4" w:tplc="08090019" w:tentative="1">
      <w:start w:val="1"/>
      <w:numFmt w:val="lowerLetter"/>
      <w:lvlText w:val="%5."/>
      <w:lvlJc w:val="left"/>
      <w:pPr>
        <w:ind w:left="4942" w:hanging="360"/>
      </w:pPr>
    </w:lvl>
    <w:lvl w:ilvl="5" w:tplc="0809001B" w:tentative="1">
      <w:start w:val="1"/>
      <w:numFmt w:val="lowerRoman"/>
      <w:lvlText w:val="%6."/>
      <w:lvlJc w:val="right"/>
      <w:pPr>
        <w:ind w:left="5662" w:hanging="180"/>
      </w:pPr>
    </w:lvl>
    <w:lvl w:ilvl="6" w:tplc="0809000F" w:tentative="1">
      <w:start w:val="1"/>
      <w:numFmt w:val="decimal"/>
      <w:lvlText w:val="%7."/>
      <w:lvlJc w:val="left"/>
      <w:pPr>
        <w:ind w:left="6382" w:hanging="360"/>
      </w:pPr>
    </w:lvl>
    <w:lvl w:ilvl="7" w:tplc="08090019" w:tentative="1">
      <w:start w:val="1"/>
      <w:numFmt w:val="lowerLetter"/>
      <w:lvlText w:val="%8."/>
      <w:lvlJc w:val="left"/>
      <w:pPr>
        <w:ind w:left="7102" w:hanging="360"/>
      </w:pPr>
    </w:lvl>
    <w:lvl w:ilvl="8" w:tplc="0809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8" w15:restartNumberingAfterBreak="0">
    <w:nsid w:val="1F18237A"/>
    <w:multiLevelType w:val="hybridMultilevel"/>
    <w:tmpl w:val="926A94D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EE330E">
      <w:start w:val="1"/>
      <w:numFmt w:val="decimal"/>
      <w:lvlText w:val=".%2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4166F5"/>
    <w:multiLevelType w:val="hybridMultilevel"/>
    <w:tmpl w:val="35DA77D4"/>
    <w:lvl w:ilvl="0" w:tplc="2F08C168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F05DFE"/>
    <w:multiLevelType w:val="hybridMultilevel"/>
    <w:tmpl w:val="7562974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D36B7"/>
    <w:multiLevelType w:val="hybridMultilevel"/>
    <w:tmpl w:val="25EE5F90"/>
    <w:lvl w:ilvl="0" w:tplc="AC604DFA">
      <w:start w:val="1"/>
      <w:numFmt w:val="decimal"/>
      <w:lvlText w:val=".%1"/>
      <w:lvlJc w:val="left"/>
      <w:pPr>
        <w:ind w:left="720" w:hanging="360"/>
      </w:pPr>
      <w:rPr>
        <w:rFonts w:hint="default"/>
        <w:i w:val="0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B29DA"/>
    <w:multiLevelType w:val="hybridMultilevel"/>
    <w:tmpl w:val="9348B376"/>
    <w:lvl w:ilvl="0" w:tplc="4FF84C32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A85340"/>
    <w:multiLevelType w:val="hybridMultilevel"/>
    <w:tmpl w:val="00DAEBB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>
      <w:start w:val="1"/>
      <w:numFmt w:val="lowerLetter"/>
      <w:lvlText w:val="%2."/>
      <w:lvlJc w:val="left"/>
      <w:pPr>
        <w:ind w:left="1440" w:hanging="360"/>
      </w:pPr>
    </w:lvl>
    <w:lvl w:ilvl="2" w:tplc="0C09001B">
      <w:start w:val="1"/>
      <w:numFmt w:val="lowerRoman"/>
      <w:lvlText w:val="%3."/>
      <w:lvlJc w:val="right"/>
      <w:pPr>
        <w:ind w:left="2160" w:hanging="180"/>
      </w:pPr>
    </w:lvl>
    <w:lvl w:ilvl="3" w:tplc="0C09000F">
      <w:start w:val="1"/>
      <w:numFmt w:val="decimal"/>
      <w:lvlText w:val="%4."/>
      <w:lvlJc w:val="left"/>
      <w:pPr>
        <w:ind w:left="2880" w:hanging="360"/>
      </w:pPr>
    </w:lvl>
    <w:lvl w:ilvl="4" w:tplc="0C090019">
      <w:start w:val="1"/>
      <w:numFmt w:val="lowerLetter"/>
      <w:lvlText w:val="%5."/>
      <w:lvlJc w:val="left"/>
      <w:pPr>
        <w:ind w:left="3600" w:hanging="360"/>
      </w:pPr>
    </w:lvl>
    <w:lvl w:ilvl="5" w:tplc="0C09001B">
      <w:start w:val="1"/>
      <w:numFmt w:val="lowerRoman"/>
      <w:lvlText w:val="%6."/>
      <w:lvlJc w:val="right"/>
      <w:pPr>
        <w:ind w:left="4320" w:hanging="180"/>
      </w:pPr>
    </w:lvl>
    <w:lvl w:ilvl="6" w:tplc="0C09000F">
      <w:start w:val="1"/>
      <w:numFmt w:val="decimal"/>
      <w:lvlText w:val="%7."/>
      <w:lvlJc w:val="left"/>
      <w:pPr>
        <w:ind w:left="5040" w:hanging="360"/>
      </w:pPr>
    </w:lvl>
    <w:lvl w:ilvl="7" w:tplc="0C090019">
      <w:start w:val="1"/>
      <w:numFmt w:val="lowerLetter"/>
      <w:lvlText w:val="%8."/>
      <w:lvlJc w:val="left"/>
      <w:pPr>
        <w:ind w:left="5760" w:hanging="360"/>
      </w:pPr>
    </w:lvl>
    <w:lvl w:ilvl="8" w:tplc="0C0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6D836B2"/>
    <w:multiLevelType w:val="hybridMultilevel"/>
    <w:tmpl w:val="275EC010"/>
    <w:lvl w:ilvl="0" w:tplc="27EE330E">
      <w:start w:val="1"/>
      <w:numFmt w:val="decimal"/>
      <w:lvlText w:val=".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5"/>
  </w:num>
  <w:num w:numId="7">
    <w:abstractNumId w:val="0"/>
  </w:num>
  <w:num w:numId="8">
    <w:abstractNumId w:val="10"/>
  </w:num>
  <w:num w:numId="9">
    <w:abstractNumId w:val="8"/>
  </w:num>
  <w:num w:numId="10">
    <w:abstractNumId w:val="12"/>
  </w:num>
  <w:num w:numId="11">
    <w:abstractNumId w:val="9"/>
  </w:num>
  <w:num w:numId="12">
    <w:abstractNumId w:val="11"/>
  </w:num>
  <w:num w:numId="13">
    <w:abstractNumId w:val="7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</w:num>
  <w:num w:numId="16">
    <w:abstractNumId w:val="1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Tom Southall">
    <w15:presenceInfo w15:providerId="Windows Live" w15:userId="d5c4e615c394a3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851"/>
  <w:evenAndOddHeaders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nnexno" w:val="1"/>
    <w:docVar w:name="AskAnnex" w:val="Yes"/>
    <w:docVar w:name="Div" w:val="  "/>
    <w:docVar w:name="SingleAnnex" w:val="No"/>
    <w:docVar w:name="Symbol" w:val="789"/>
  </w:docVars>
  <w:rsids>
    <w:rsidRoot w:val="00911084"/>
    <w:rsid w:val="00091B36"/>
    <w:rsid w:val="000F676A"/>
    <w:rsid w:val="00135842"/>
    <w:rsid w:val="001A5F20"/>
    <w:rsid w:val="001C42BF"/>
    <w:rsid w:val="001E5576"/>
    <w:rsid w:val="001F4E93"/>
    <w:rsid w:val="00202603"/>
    <w:rsid w:val="002117B1"/>
    <w:rsid w:val="00213FD2"/>
    <w:rsid w:val="00245368"/>
    <w:rsid w:val="0029061F"/>
    <w:rsid w:val="002A76FE"/>
    <w:rsid w:val="00331405"/>
    <w:rsid w:val="003660D6"/>
    <w:rsid w:val="00393A1D"/>
    <w:rsid w:val="00411FE1"/>
    <w:rsid w:val="00450592"/>
    <w:rsid w:val="00473078"/>
    <w:rsid w:val="00482D09"/>
    <w:rsid w:val="00486ECD"/>
    <w:rsid w:val="004B739F"/>
    <w:rsid w:val="0052774D"/>
    <w:rsid w:val="00592438"/>
    <w:rsid w:val="006A7844"/>
    <w:rsid w:val="007F161B"/>
    <w:rsid w:val="00804691"/>
    <w:rsid w:val="008A33C5"/>
    <w:rsid w:val="008C416A"/>
    <w:rsid w:val="008D4496"/>
    <w:rsid w:val="00911084"/>
    <w:rsid w:val="009431D7"/>
    <w:rsid w:val="009517D7"/>
    <w:rsid w:val="009A24DD"/>
    <w:rsid w:val="00A150F7"/>
    <w:rsid w:val="00A527BA"/>
    <w:rsid w:val="00B47D6F"/>
    <w:rsid w:val="00B52B57"/>
    <w:rsid w:val="00B57D65"/>
    <w:rsid w:val="00B94AE2"/>
    <w:rsid w:val="00BE10C2"/>
    <w:rsid w:val="00C27054"/>
    <w:rsid w:val="00C96AD4"/>
    <w:rsid w:val="00CA1E1C"/>
    <w:rsid w:val="00CC53DC"/>
    <w:rsid w:val="00D06433"/>
    <w:rsid w:val="00D10E97"/>
    <w:rsid w:val="00D45628"/>
    <w:rsid w:val="00D51B8F"/>
    <w:rsid w:val="00DC42E0"/>
    <w:rsid w:val="00DD2A0C"/>
    <w:rsid w:val="00DE7CC2"/>
    <w:rsid w:val="00DF2ED9"/>
    <w:rsid w:val="00DF772A"/>
    <w:rsid w:val="00E776E8"/>
    <w:rsid w:val="00F41638"/>
    <w:rsid w:val="00F673C6"/>
    <w:rsid w:val="00FA2D59"/>
    <w:rsid w:val="00FD5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."/>
  <w:listSeparator w:val=","/>
  <w14:docId w14:val="6E210A50"/>
  <w15:chartTrackingRefBased/>
  <w15:docId w15:val="{13E5D4DF-4CEB-470F-AAD6-B9EC2597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tabs>
        <w:tab w:val="left" w:pos="851"/>
      </w:tabs>
      <w:jc w:val="both"/>
    </w:pPr>
    <w:rPr>
      <w:rFonts w:ascii="Arial" w:hAnsi="Arial"/>
      <w:sz w:val="22"/>
      <w:lang w:eastAsia="en-US"/>
    </w:rPr>
  </w:style>
  <w:style w:type="paragraph" w:styleId="Heading1">
    <w:name w:val="heading 1"/>
    <w:basedOn w:val="Normal"/>
    <w:next w:val="Normal"/>
    <w:qFormat/>
    <w:pPr>
      <w:outlineLvl w:val="0"/>
    </w:pPr>
  </w:style>
  <w:style w:type="paragraph" w:styleId="Heading2">
    <w:name w:val="heading 2"/>
    <w:basedOn w:val="Normal"/>
    <w:next w:val="Normal"/>
    <w:qFormat/>
    <w:pPr>
      <w:outlineLvl w:val="1"/>
    </w:pPr>
  </w:style>
  <w:style w:type="paragraph" w:styleId="Heading3">
    <w:name w:val="heading 3"/>
    <w:basedOn w:val="Normal"/>
    <w:next w:val="Normal"/>
    <w:qFormat/>
    <w:pPr>
      <w:outlineLvl w:val="2"/>
    </w:pPr>
  </w:style>
  <w:style w:type="paragraph" w:styleId="Heading4">
    <w:name w:val="heading 4"/>
    <w:basedOn w:val="Normal"/>
    <w:next w:val="Normal"/>
    <w:qFormat/>
    <w:pPr>
      <w:outlineLvl w:val="3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  <w:rPr>
      <w:sz w:val="18"/>
    </w:rPr>
  </w:style>
  <w:style w:type="table" w:styleId="TableGrid">
    <w:name w:val="Table Grid"/>
    <w:basedOn w:val="TableNormal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">
    <w:name w:val="Char Char Char"/>
    <w:basedOn w:val="Normal"/>
    <w:pPr>
      <w:jc w:val="left"/>
    </w:pPr>
    <w:rPr>
      <w:szCs w:val="24"/>
      <w:lang w:val="pl-PL" w:eastAsia="pl-PL"/>
    </w:rPr>
  </w:style>
  <w:style w:type="character" w:styleId="FootnoteReference">
    <w:name w:val="footnote reference"/>
    <w:rPr>
      <w:rFonts w:ascii="Arial" w:hAnsi="Arial"/>
      <w:sz w:val="22"/>
      <w:vertAlign w:val="superscript"/>
    </w:rPr>
  </w:style>
  <w:style w:type="paragraph" w:styleId="FootnoteText">
    <w:name w:val="footnote text"/>
    <w:basedOn w:val="Normal"/>
    <w:pPr>
      <w:tabs>
        <w:tab w:val="clear" w:pos="851"/>
        <w:tab w:val="left" w:pos="567"/>
      </w:tabs>
      <w:ind w:left="567" w:hanging="567"/>
    </w:pPr>
    <w:rPr>
      <w:sz w:val="18"/>
    </w:rPr>
  </w:style>
  <w:style w:type="paragraph" w:styleId="ListParagraph">
    <w:name w:val="List Paragraph"/>
    <w:basedOn w:val="Normal"/>
    <w:uiPriority w:val="34"/>
    <w:qFormat/>
    <w:rsid w:val="00473078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semiHidden/>
    <w:unhideWhenUsed/>
    <w:rsid w:val="00C270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27054"/>
    <w:rPr>
      <w:rFonts w:ascii="Arial" w:hAnsi="Arial"/>
      <w:sz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76E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76E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70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9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5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word%20xp\English\Meeting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OBody xmlns="eaeb6e44-4365-46b5-8242-0e78ea891166" xsi:nil="true"/>
    <DocId xmlns="ff111082-ee85-4580-901d-b2f6bc5dfa2c">0</DocId>
    <Session xmlns="ff111082-ee85-4580-901d-b2f6bc5dfa2c" xsi:nil="true"/>
    <SubAgenda xmlns="eaeb6e44-4365-46b5-8242-0e78ea891166" xsi:nil="true"/>
    <DocSymbol xmlns="FF111082-EE85-4580-901D-B2F6BC5DFA2C">N/A</DocSymbol>
    <Instruction xmlns="ff111082-ee85-4580-901d-b2f6bc5dfa2c" xsi:nil="true"/>
    <Subtitle xmlns="ff111082-ee85-4580-901d-b2f6bc5dfa2c" xsi:nil="true"/>
    <Agenda xmlns="ff111082-ee85-4580-901d-b2f6bc5dfa2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eeting Document" ma:contentTypeID="0x01010045A95EBB0E6B4F10A0543B3665DD7AAA0079F7BA720F8E5F439826B72F8B06ED59" ma:contentTypeVersion="42" ma:contentTypeDescription="Meeting Document Content Type" ma:contentTypeScope="" ma:versionID="c9fcf449410696d4f6a8bf436bc06a9b">
  <xsd:schema xmlns:xsd="http://www.w3.org/2001/XMLSchema" xmlns:xs="http://www.w3.org/2001/XMLSchema" xmlns:p="http://schemas.microsoft.com/office/2006/metadata/properties" xmlns:ns2="FF111082-EE85-4580-901D-B2F6BC5DFA2C" xmlns:ns3="ff111082-ee85-4580-901d-b2f6bc5dfa2c" xmlns:ns4="eaeb6e44-4365-46b5-8242-0e78ea891166" targetNamespace="http://schemas.microsoft.com/office/2006/metadata/properties" ma:root="true" ma:fieldsID="7c86af6e9129875aef63029c187fc950" ns2:_="" ns3:_="" ns4:_="">
    <xsd:import namespace="FF111082-EE85-4580-901D-B2F6BC5DFA2C"/>
    <xsd:import namespace="ff111082-ee85-4580-901d-b2f6bc5dfa2c"/>
    <xsd:import namespace="eaeb6e44-4365-46b5-8242-0e78ea891166"/>
    <xsd:element name="properties">
      <xsd:complexType>
        <xsd:sequence>
          <xsd:element name="documentManagement">
            <xsd:complexType>
              <xsd:all>
                <xsd:element ref="ns2:DocSymbol"/>
                <xsd:element ref="ns3:DocId"/>
                <xsd:element ref="ns3:Instruction" minOccurs="0"/>
                <xsd:element ref="ns3:Subtitle" minOccurs="0"/>
                <xsd:element ref="ns3:Session" minOccurs="0"/>
                <xsd:element ref="ns4:SubAgenda" minOccurs="0"/>
                <xsd:element ref="ns3:Agenda" minOccurs="0"/>
                <xsd:element ref="ns4:IMOBod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11082-EE85-4580-901D-B2F6BC5DFA2C" elementFormDefault="qualified">
    <xsd:import namespace="http://schemas.microsoft.com/office/2006/documentManagement/types"/>
    <xsd:import namespace="http://schemas.microsoft.com/office/infopath/2007/PartnerControls"/>
    <xsd:element name="DocSymbol" ma:index="8" ma:displayName="Document Symbol" ma:internalName="DocSymbol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f111082-ee85-4580-901d-b2f6bc5dfa2c" elementFormDefault="qualified">
    <xsd:import namespace="http://schemas.microsoft.com/office/2006/documentManagement/types"/>
    <xsd:import namespace="http://schemas.microsoft.com/office/infopath/2007/PartnerControls"/>
    <xsd:element name="DocId" ma:index="9" ma:displayName="Document ID" ma:default="794" ma:internalName="DocId" ma:percentage="FALSE">
      <xsd:simpleType>
        <xsd:restriction base="dms:Number"/>
      </xsd:simpleType>
    </xsd:element>
    <xsd:element name="Instruction" ma:index="10" nillable="true" ma:displayName="Instructions Comments" ma:internalName="Instruction">
      <xsd:simpleType>
        <xsd:restriction base="dms:Text"/>
      </xsd:simpleType>
    </xsd:element>
    <xsd:element name="Subtitle" ma:index="11" nillable="true" ma:displayName="Subtitle" ma:internalName="Subtitle">
      <xsd:simpleType>
        <xsd:restriction base="dms:Text"/>
      </xsd:simpleType>
    </xsd:element>
    <xsd:element name="Session" ma:index="12" nillable="true" ma:displayName="Session" ma:internalName="Session">
      <xsd:simpleType>
        <xsd:restriction base="dms:Number"/>
      </xsd:simpleType>
    </xsd:element>
    <xsd:element name="Agenda" ma:index="14" nillable="true" ma:displayName="Agenda Item" ma:internalName="Agenda" ma:percentage="FALS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b6e44-4365-46b5-8242-0e78ea891166" elementFormDefault="qualified">
    <xsd:import namespace="http://schemas.microsoft.com/office/2006/documentManagement/types"/>
    <xsd:import namespace="http://schemas.microsoft.com/office/infopath/2007/PartnerControls"/>
    <xsd:element name="SubAgenda" ma:index="13" nillable="true" ma:displayName="Sub Agenda Item" ma:internalName="SubAgenda">
      <xsd:simpleType>
        <xsd:restriction base="dms:Text">
          <xsd:maxLength value="255"/>
        </xsd:restriction>
      </xsd:simpleType>
    </xsd:element>
    <xsd:element name="IMOBody" ma:index="18" nillable="true" ma:displayName="Committee Code/Series" ma:internalName="IMOBod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B5EBE-C08A-4651-BF13-4C66A1115EAE}">
  <ds:schemaRefs>
    <ds:schemaRef ds:uri="http://schemas.microsoft.com/office/2006/metadata/customXsn"/>
  </ds:schemaRefs>
</ds:datastoreItem>
</file>

<file path=customXml/itemProps2.xml><?xml version="1.0" encoding="utf-8"?>
<ds:datastoreItem xmlns:ds="http://schemas.openxmlformats.org/officeDocument/2006/customXml" ds:itemID="{8F89F644-3A9A-4506-8904-8387A31F5232}">
  <ds:schemaRefs>
    <ds:schemaRef ds:uri="http://schemas.microsoft.com/office/2006/metadata/properties"/>
    <ds:schemaRef ds:uri="http://schemas.microsoft.com/office/infopath/2007/PartnerControls"/>
    <ds:schemaRef ds:uri="eaeb6e44-4365-46b5-8242-0e78ea891166"/>
    <ds:schemaRef ds:uri="ff111082-ee85-4580-901d-b2f6bc5dfa2c"/>
    <ds:schemaRef ds:uri="FF111082-EE85-4580-901D-B2F6BC5DFA2C"/>
  </ds:schemaRefs>
</ds:datastoreItem>
</file>

<file path=customXml/itemProps3.xml><?xml version="1.0" encoding="utf-8"?>
<ds:datastoreItem xmlns:ds="http://schemas.openxmlformats.org/officeDocument/2006/customXml" ds:itemID="{3604ED99-9AEB-48A3-9D1B-3A535E6EFBC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265DD7-125D-497A-9BB2-5AFE8DEB28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F111082-EE85-4580-901D-B2F6BC5DFA2C"/>
    <ds:schemaRef ds:uri="ff111082-ee85-4580-901d-b2f6bc5dfa2c"/>
    <ds:schemaRef ds:uri="eaeb6e44-4365-46b5-8242-0e78ea89116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B8EEA97-4DCD-44DD-8EE6-6BFE7171B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Meeting (E).dotm</Template>
  <TotalTime>0</TotalTime>
  <Pages>3</Pages>
  <Words>605</Words>
  <Characters>3453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4050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BPinero</dc:creator>
  <cp:keywords/>
  <cp:lastModifiedBy>Tom Southall</cp:lastModifiedBy>
  <cp:revision>5</cp:revision>
  <cp:lastPrinted>1999-10-18T12:44:00Z</cp:lastPrinted>
  <dcterms:created xsi:type="dcterms:W3CDTF">2019-02-28T23:28:00Z</dcterms:created>
  <dcterms:modified xsi:type="dcterms:W3CDTF">2019-03-01T01:04:00Z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0x01010045A95EBB0E6B4F10A0543B3665DD7AAA0079F7BA720F8E5F439826B72F8B06ED59</vt:lpwstr>
  </property>
</Properties>
</file>